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C846B" w14:textId="77777777" w:rsidR="00D50D36" w:rsidRPr="00D50D36" w:rsidRDefault="00D50D36" w:rsidP="00D50D36">
      <w:pPr>
        <w:widowControl w:val="0"/>
        <w:spacing w:after="160" w:line="360" w:lineRule="auto"/>
        <w:ind w:right="-7" w:firstLine="567"/>
        <w:jc w:val="right"/>
        <w:rPr>
          <w:rFonts w:ascii="GHEA Grapalat" w:hAnsi="GHEA Grapalat" w:cs="Sylfaen"/>
          <w:i/>
          <w:u w:val="single"/>
        </w:rPr>
      </w:pPr>
    </w:p>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65F2C0F"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A34892">
        <w:rPr>
          <w:rFonts w:ascii="GHEA Grapalat" w:hAnsi="GHEA Grapalat"/>
          <w:i w:val="0"/>
          <w:sz w:val="24"/>
          <w:szCs w:val="24"/>
        </w:rPr>
        <w:t>ЗАПРОСА КОТИРОВОК</w:t>
      </w:r>
      <w:r w:rsidR="00A34892">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75BB2BD3" w14:textId="46E9EAB0" w:rsidR="0091042F" w:rsidRPr="00601797" w:rsidRDefault="00642EFE" w:rsidP="00B46D58">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2819D8">
        <w:rPr>
          <w:rFonts w:ascii="GHEA Grapalat" w:hAnsi="GHEA Grapalat"/>
          <w:i w:val="0"/>
          <w:color w:val="FF0000"/>
          <w:sz w:val="24"/>
          <w:szCs w:val="24"/>
          <w:lang w:val="hy-AM"/>
        </w:rPr>
        <w:t>2</w:t>
      </w:r>
      <w:r w:rsidR="00A60911">
        <w:rPr>
          <w:rFonts w:ascii="GHEA Grapalat" w:hAnsi="GHEA Grapalat"/>
          <w:i w:val="0"/>
          <w:color w:val="FF0000"/>
          <w:sz w:val="24"/>
          <w:szCs w:val="24"/>
          <w:lang w:val="hy-AM"/>
        </w:rPr>
        <w:t>0</w:t>
      </w:r>
      <w:r w:rsidRPr="00601797">
        <w:rPr>
          <w:rFonts w:ascii="GHEA Grapalat" w:hAnsi="GHEA Grapalat"/>
          <w:i w:val="0"/>
          <w:color w:val="FF0000"/>
          <w:sz w:val="24"/>
          <w:szCs w:val="24"/>
        </w:rPr>
        <w:t>" "</w:t>
      </w:r>
      <w:r w:rsidR="00A60911">
        <w:rPr>
          <w:rFonts w:ascii="GHEA Grapalat" w:hAnsi="GHEA Grapalat"/>
          <w:i w:val="0"/>
          <w:color w:val="FF0000"/>
          <w:sz w:val="24"/>
          <w:szCs w:val="24"/>
          <w:lang w:val="hy-AM"/>
        </w:rPr>
        <w:t>02</w:t>
      </w:r>
      <w:r w:rsidRPr="00601797">
        <w:rPr>
          <w:rFonts w:ascii="GHEA Grapalat" w:hAnsi="GHEA Grapalat"/>
          <w:i w:val="0"/>
          <w:color w:val="FF0000"/>
          <w:sz w:val="24"/>
          <w:szCs w:val="24"/>
        </w:rPr>
        <w:t xml:space="preserve">" </w:t>
      </w:r>
      <w:r w:rsidR="002728D5">
        <w:rPr>
          <w:rFonts w:ascii="GHEA Grapalat" w:hAnsi="GHEA Grapalat"/>
          <w:i w:val="0"/>
          <w:color w:val="FF0000"/>
          <w:sz w:val="24"/>
          <w:szCs w:val="24"/>
        </w:rPr>
        <w:t>2026</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13D22F0B"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F1514">
        <w:rPr>
          <w:rFonts w:ascii="GHEA Grapalat" w:hAnsi="GHEA Grapalat"/>
          <w:i w:val="0"/>
          <w:sz w:val="24"/>
          <w:szCs w:val="24"/>
        </w:rPr>
        <w:t>GHAShDzB-</w:t>
      </w:r>
      <w:r w:rsidR="002728D5">
        <w:rPr>
          <w:rFonts w:ascii="GHEA Grapalat" w:hAnsi="GHEA Grapalat"/>
          <w:i w:val="0"/>
          <w:sz w:val="24"/>
          <w:szCs w:val="24"/>
        </w:rPr>
        <w:t>26/44</w:t>
      </w:r>
    </w:p>
    <w:p w14:paraId="4DA1CB45"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78B9F6A4" w14:textId="3E0AF4DD" w:rsidR="00642EFE" w:rsidRPr="009044F1" w:rsidRDefault="00601797" w:rsidP="00B46D58">
      <w:pPr>
        <w:pStyle w:val="BodyTextIndent"/>
        <w:widowControl w:val="0"/>
        <w:spacing w:after="160"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A34892">
        <w:rPr>
          <w:rFonts w:ascii="GHEA Grapalat" w:hAnsi="GHEA Grapalat"/>
          <w:i w:val="0"/>
          <w:sz w:val="24"/>
          <w:szCs w:val="24"/>
        </w:rPr>
        <w:t>запроса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208AAEEA" w:rsidR="00341A74" w:rsidRPr="003A1EBB" w:rsidRDefault="00BA597A" w:rsidP="00B46D58">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Ремонтные и профилактические работы асфальтобетонного покрытия улиц и дворов Аванского административного района города Еревана</w:t>
      </w:r>
      <w:r w:rsidR="00782D60">
        <w:rPr>
          <w:rFonts w:ascii="GHEA Grapalat" w:hAnsi="GHEA Grapalat"/>
          <w:i w:val="0"/>
          <w:sz w:val="24"/>
          <w:szCs w:val="24"/>
        </w:rPr>
        <w:t>(далее — договор).</w:t>
      </w:r>
    </w:p>
    <w:p w14:paraId="1D6FB85B" w14:textId="77777777" w:rsidR="00357D48" w:rsidRPr="009044F1" w:rsidRDefault="00A20B69" w:rsidP="0060179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5A9FAC48"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01797" w:rsidRPr="00601797">
        <w:rPr>
          <w:rFonts w:ascii="GHEA Grapalat" w:hAnsi="GHEA Grapalat"/>
          <w:b/>
          <w:i w:val="0"/>
          <w:iCs/>
          <w:lang w:val="hy-AM"/>
        </w:rPr>
        <w:t xml:space="preserve">10:00 часов </w:t>
      </w:r>
      <w:r w:rsidR="00A60911">
        <w:rPr>
          <w:rFonts w:ascii="GHEA Grapalat" w:hAnsi="GHEA Grapalat"/>
          <w:b/>
          <w:i w:val="0"/>
          <w:iCs/>
          <w:lang w:val="hy-AM"/>
        </w:rPr>
        <w:t>03.03.2026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145ED55F"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01797" w:rsidRPr="00601797">
        <w:rPr>
          <w:rFonts w:ascii="GHEA Grapalat" w:hAnsi="GHEA Grapalat"/>
          <w:b/>
          <w:i w:val="0"/>
          <w:iCs/>
          <w:lang w:val="hy-AM"/>
        </w:rPr>
        <w:t xml:space="preserve">10:00 часов </w:t>
      </w:r>
      <w:r w:rsidR="00A60911">
        <w:rPr>
          <w:rFonts w:ascii="GHEA Grapalat" w:hAnsi="GHEA Grapalat"/>
          <w:b/>
          <w:i w:val="0"/>
          <w:iCs/>
          <w:lang w:val="hy-AM"/>
        </w:rPr>
        <w:t>03.03.2026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6E7AF9">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77777777" w:rsidR="006E7AF9" w:rsidRDefault="006E7AF9" w:rsidP="006E7AF9">
      <w:pPr>
        <w:pStyle w:val="FootnoteText"/>
        <w:tabs>
          <w:tab w:val="left" w:pos="1350"/>
        </w:tabs>
        <w:jc w:val="both"/>
        <w:rPr>
          <w:rFonts w:ascii="GHEA Grapalat" w:hAnsi="GHEA Grapalat"/>
          <w:sz w:val="24"/>
          <w:szCs w:val="24"/>
        </w:rPr>
      </w:pPr>
      <w:r>
        <w:rPr>
          <w:rFonts w:ascii="GHEA Grapalat" w:hAnsi="GHEA Grapalat"/>
          <w:sz w:val="24"/>
          <w:szCs w:val="24"/>
        </w:rPr>
        <w:t>Телефон` 011514194</w:t>
      </w:r>
    </w:p>
    <w:p w14:paraId="29D580B7" w14:textId="77777777"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Pr>
          <w:rFonts w:ascii="GHEA Grapalat" w:hAnsi="GHEA Grapalat"/>
          <w:i w:val="0"/>
          <w:sz w:val="24"/>
          <w:szCs w:val="24"/>
          <w:lang w:val="en-US"/>
        </w:rPr>
        <w:t>vachagan</w:t>
      </w:r>
      <w:proofErr w:type="spellEnd"/>
      <w:r>
        <w:rPr>
          <w:rFonts w:ascii="GHEA Grapalat" w:hAnsi="GHEA Grapalat"/>
          <w:i w:val="0"/>
          <w:sz w:val="24"/>
          <w:szCs w:val="24"/>
        </w:rPr>
        <w:t>.</w:t>
      </w:r>
      <w:proofErr w:type="spellStart"/>
      <w:r>
        <w:rPr>
          <w:rFonts w:ascii="GHEA Grapalat" w:hAnsi="GHEA Grapalat"/>
          <w:i w:val="0"/>
          <w:sz w:val="24"/>
          <w:szCs w:val="24"/>
          <w:lang w:val="en-US"/>
        </w:rPr>
        <w:t>mejunc</w:t>
      </w:r>
      <w:proofErr w:type="spellEnd"/>
      <w:r>
        <w:rPr>
          <w:rFonts w:ascii="GHEA Grapalat" w:hAnsi="GHEA Grapalat"/>
          <w:i w:val="0"/>
          <w:sz w:val="24"/>
          <w:szCs w:val="24"/>
        </w:rPr>
        <w:t xml:space="preserve">@yerevan.am </w:t>
      </w:r>
    </w:p>
    <w:p w14:paraId="7EB7C1E5" w14:textId="77777777"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1A5E87F8"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F1514">
        <w:rPr>
          <w:rFonts w:ascii="GHEA Grapalat" w:hAnsi="GHEA Grapalat"/>
          <w:i/>
        </w:rPr>
        <w:t>GHAShDzB-</w:t>
      </w:r>
      <w:r w:rsidR="002728D5">
        <w:rPr>
          <w:rFonts w:ascii="GHEA Grapalat" w:hAnsi="GHEA Grapalat"/>
          <w:i/>
        </w:rPr>
        <w:t>26/44</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2819D8">
        <w:rPr>
          <w:rFonts w:ascii="GHEA Grapalat" w:hAnsi="GHEA Grapalat"/>
          <w:i/>
          <w:lang w:val="hy-AM"/>
        </w:rPr>
        <w:t>2</w:t>
      </w:r>
      <w:r w:rsidR="004C1196">
        <w:rPr>
          <w:rFonts w:ascii="GHEA Grapalat" w:hAnsi="GHEA Grapalat"/>
          <w:i/>
          <w:lang w:val="hy-AM"/>
        </w:rPr>
        <w:t>0</w:t>
      </w:r>
      <w:r w:rsidR="006E7AF9" w:rsidRPr="006E7AF9">
        <w:rPr>
          <w:rFonts w:ascii="GHEA Grapalat" w:hAnsi="GHEA Grapalat"/>
          <w:i/>
          <w:color w:val="FF0000"/>
        </w:rPr>
        <w:t>.</w:t>
      </w:r>
      <w:r w:rsidR="004C1196">
        <w:rPr>
          <w:rFonts w:ascii="GHEA Grapalat" w:hAnsi="GHEA Grapalat"/>
          <w:i/>
          <w:color w:val="FF0000"/>
          <w:lang w:val="hy-AM"/>
        </w:rPr>
        <w:t>02</w:t>
      </w:r>
      <w:r w:rsidR="00096865" w:rsidRPr="006E7AF9">
        <w:rPr>
          <w:rFonts w:ascii="GHEA Grapalat" w:hAnsi="GHEA Grapalat"/>
          <w:i/>
          <w:color w:val="FF0000"/>
        </w:rPr>
        <w:t xml:space="preserve"> </w:t>
      </w:r>
      <w:r w:rsidR="002728D5">
        <w:rPr>
          <w:rFonts w:ascii="GHEA Grapalat" w:hAnsi="GHEA Grapalat"/>
          <w:i/>
          <w:color w:val="FF0000"/>
        </w:rPr>
        <w:t>2026</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558DE5D6"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A34892">
        <w:rPr>
          <w:rFonts w:ascii="GHEA Grapalat" w:hAnsi="GHEA Grapalat"/>
        </w:rPr>
        <w:t>ЗАПРОСА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BA597A">
        <w:rPr>
          <w:rFonts w:ascii="GHEA Grapalat" w:eastAsia="MS Mincho" w:hAnsi="GHEA Grapalat"/>
          <w:b/>
          <w:sz w:val="20"/>
          <w:szCs w:val="18"/>
          <w:lang w:eastAsia="ja-JP"/>
        </w:rPr>
        <w:t>Ремонтные и профилактические работы асфальтобетонного покрытия улиц и дворов Аванского административного района города Еревана</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B46D58">
      <w:pPr>
        <w:widowControl w:val="0"/>
        <w:spacing w:after="160"/>
        <w:ind w:firstLine="567"/>
        <w:jc w:val="center"/>
        <w:rPr>
          <w:rFonts w:ascii="GHEA Grapalat" w:hAnsi="GHEA Grapalat"/>
          <w:i/>
        </w:rPr>
      </w:pPr>
    </w:p>
    <w:p w14:paraId="56EFF140" w14:textId="7090BDA0" w:rsidR="00033ED4" w:rsidRDefault="00BA597A" w:rsidP="00033ED4">
      <w:pPr>
        <w:widowControl w:val="0"/>
        <w:rPr>
          <w:rFonts w:ascii="GHEA Grapalat" w:hAnsi="GHEA Grapalat"/>
          <w:sz w:val="20"/>
          <w:szCs w:val="20"/>
        </w:rPr>
      </w:pPr>
      <w:r>
        <w:rPr>
          <w:rFonts w:ascii="GHEA Grapalat" w:eastAsia="MS Mincho" w:hAnsi="GHEA Grapalat"/>
          <w:b/>
          <w:sz w:val="20"/>
          <w:szCs w:val="18"/>
          <w:lang w:eastAsia="ja-JP"/>
        </w:rPr>
        <w:t>Ремонтные и профилактические работы асфальтобетонного покрытия улиц и дворов Аванского административного района города Еревана</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69C59F74"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A34892">
        <w:rPr>
          <w:rFonts w:ascii="GHEA Grapalat" w:hAnsi="GHEA Grapalat"/>
          <w:b/>
        </w:rPr>
        <w:t>ЗАПРОСА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B46D58">
      <w:pPr>
        <w:widowControl w:val="0"/>
        <w:spacing w:after="160"/>
        <w:jc w:val="center"/>
        <w:rPr>
          <w:rFonts w:ascii="GHEA Grapalat" w:hAnsi="GHEA Grapalat" w:cs="Sylfaen"/>
          <w:b/>
        </w:rPr>
      </w:pP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B46D58">
      <w:pPr>
        <w:widowControl w:val="0"/>
        <w:spacing w:after="160"/>
        <w:jc w:val="center"/>
        <w:rPr>
          <w:rFonts w:ascii="GHEA Grapalat" w:hAnsi="GHEA Grapalat"/>
        </w:rPr>
      </w:pP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6D8D63BC"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B46D58">
      <w:pPr>
        <w:widowControl w:val="0"/>
        <w:spacing w:after="160"/>
        <w:jc w:val="center"/>
        <w:rPr>
          <w:rFonts w:ascii="GHEA Grapalat" w:hAnsi="GHEA Grapalat"/>
          <w:b/>
        </w:rPr>
      </w:pP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B46D58">
      <w:pPr>
        <w:widowControl w:val="0"/>
        <w:spacing w:after="160"/>
        <w:jc w:val="center"/>
        <w:rPr>
          <w:rFonts w:ascii="GHEA Grapalat" w:hAnsi="GHEA Grapalat"/>
          <w:b/>
        </w:rPr>
      </w:pPr>
    </w:p>
    <w:p w14:paraId="39AB163C" w14:textId="098D460B"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4892">
        <w:rPr>
          <w:rFonts w:ascii="GHEA Grapalat" w:hAnsi="GHEA Grapalat"/>
          <w:b/>
        </w:rPr>
        <w:t>ЗАПРОСА КОТИРОВОК</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7FBDE2F0"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F1514">
        <w:rPr>
          <w:rFonts w:ascii="GHEA Grapalat" w:hAnsi="GHEA Grapalat"/>
          <w:spacing w:val="-6"/>
        </w:rPr>
        <w:t>GHAShDzB-</w:t>
      </w:r>
      <w:r w:rsidR="002728D5">
        <w:rPr>
          <w:rFonts w:ascii="GHEA Grapalat" w:hAnsi="GHEA Grapalat"/>
          <w:spacing w:val="-6"/>
        </w:rPr>
        <w:t>26/44</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0D0C7512"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C751A">
        <w:rPr>
          <w:rFonts w:ascii="GHEA Grapalat" w:hAnsi="GHEA Grapalat"/>
          <w:b/>
          <w:i/>
          <w:lang w:val="af-ZA"/>
        </w:rPr>
        <w:t>vachagan.mejunc@yerevan.am</w:t>
      </w:r>
    </w:p>
    <w:p w14:paraId="77F484EA"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30651238"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BA597A">
        <w:rPr>
          <w:rFonts w:ascii="GHEA Grapalat" w:eastAsia="MS Mincho" w:hAnsi="GHEA Grapalat"/>
          <w:b/>
          <w:szCs w:val="18"/>
          <w:lang w:eastAsia="ja-JP"/>
        </w:rPr>
        <w:t>Ремонтные и профилактические работы асфальтобетонного покрытия улиц и дворов Аванского административного района города Еревана</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707201">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2B387A" w:rsidRPr="009044F1" w14:paraId="37753846" w14:textId="77777777" w:rsidTr="00216275">
        <w:trPr>
          <w:jc w:val="center"/>
        </w:trPr>
        <w:tc>
          <w:tcPr>
            <w:tcW w:w="1331" w:type="dxa"/>
            <w:vAlign w:val="center"/>
          </w:tcPr>
          <w:p w14:paraId="7C190EE6" w14:textId="77777777" w:rsidR="002B387A" w:rsidRPr="009044F1" w:rsidRDefault="002B387A" w:rsidP="002B387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324DBC7A" w:rsidR="002B387A" w:rsidRPr="002B387A" w:rsidRDefault="00BA597A" w:rsidP="00BB64A6">
            <w:pPr>
              <w:pStyle w:val="BodyTextIndent2"/>
              <w:widowControl w:val="0"/>
              <w:spacing w:line="240" w:lineRule="auto"/>
              <w:ind w:firstLine="0"/>
              <w:jc w:val="center"/>
              <w:rPr>
                <w:rFonts w:ascii="GHEA Grapalat" w:hAnsi="GHEA Grapalat" w:cs="Calibri"/>
                <w:color w:val="000000"/>
                <w:lang w:val="hy-AM"/>
              </w:rPr>
            </w:pPr>
            <w:r w:rsidRPr="00BA597A">
              <w:rPr>
                <w:rFonts w:ascii="GHEA Grapalat" w:hAnsi="GHEA Grapalat" w:cs="Calibri"/>
                <w:color w:val="000000"/>
                <w:lang w:val="hy-AM"/>
              </w:rPr>
              <w:t>55 652 400</w:t>
            </w:r>
          </w:p>
        </w:tc>
        <w:tc>
          <w:tcPr>
            <w:tcW w:w="6175" w:type="dxa"/>
            <w:vAlign w:val="center"/>
          </w:tcPr>
          <w:p w14:paraId="67DD7F9A" w14:textId="21BEE61D" w:rsidR="002B387A" w:rsidRPr="00F55DC9" w:rsidRDefault="00BA597A" w:rsidP="002B387A">
            <w:pPr>
              <w:pStyle w:val="BodyTextIndent2"/>
              <w:widowControl w:val="0"/>
              <w:spacing w:line="240" w:lineRule="auto"/>
              <w:ind w:firstLine="0"/>
              <w:rPr>
                <w:rFonts w:ascii="GHEA Grapalat" w:hAnsi="GHEA Grapalat"/>
                <w:vertAlign w:val="subscript"/>
              </w:rPr>
            </w:pPr>
            <w:r>
              <w:rPr>
                <w:rFonts w:ascii="GHEA Grapalat" w:hAnsi="GHEA Grapalat" w:cs="Calibri"/>
                <w:color w:val="000000"/>
                <w:lang w:val="hy-AM"/>
              </w:rPr>
              <w:t>Ремонтные и профилактические работы асфальтобетонного покрытия улиц и дворов Аванского административного района города Еревана</w:t>
            </w:r>
          </w:p>
        </w:tc>
      </w:tr>
    </w:tbl>
    <w:p w14:paraId="36AF8C1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B46D58">
      <w:pPr>
        <w:pStyle w:val="BodyTextIndent2"/>
        <w:widowControl w:val="0"/>
        <w:spacing w:after="160" w:line="240" w:lineRule="auto"/>
        <w:ind w:firstLine="567"/>
        <w:rPr>
          <w:rFonts w:ascii="GHEA Grapalat" w:hAnsi="GHEA Grapalat"/>
          <w:sz w:val="24"/>
          <w:szCs w:val="24"/>
        </w:rPr>
      </w:pP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3DAF51EC"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19002627" w14:textId="782525B5" w:rsidR="00765447" w:rsidRPr="00765447" w:rsidRDefault="00765447" w:rsidP="00765447">
      <w:pPr>
        <w:pStyle w:val="ListParagraph"/>
        <w:widowControl w:val="0"/>
        <w:tabs>
          <w:tab w:val="left" w:pos="1134"/>
        </w:tabs>
        <w:ind w:left="0" w:firstLine="450"/>
        <w:jc w:val="both"/>
        <w:rPr>
          <w:rFonts w:ascii="GHEA Grapalat" w:hAnsi="GHEA Grapalat"/>
          <w:sz w:val="20"/>
          <w:szCs w:val="20"/>
        </w:rPr>
      </w:pPr>
      <w:r w:rsidRPr="00765447">
        <w:rPr>
          <w:rFonts w:ascii="GHEA Grapalat" w:hAnsi="GHEA Grapalat"/>
          <w:sz w:val="20"/>
          <w:szCs w:val="20"/>
          <w:lang w:val="hy-AM"/>
        </w:rPr>
        <w:t>7</w:t>
      </w:r>
      <w:r w:rsidRPr="00765447">
        <w:rPr>
          <w:rFonts w:ascii="GHEA Grapalat" w:hAnsi="GHEA Grapalat"/>
          <w:sz w:val="20"/>
          <w:szCs w:val="20"/>
        </w:rPr>
        <w:t>) которые на основании абзаца «е» подпункта 2 пункта 1 постановления Правительства РА N</w:t>
      </w:r>
      <w:r w:rsidRPr="00765447">
        <w:rPr>
          <w:rFonts w:ascii="GHEA Grapalat" w:hAnsi="GHEA Grapalat"/>
          <w:sz w:val="20"/>
          <w:szCs w:val="20"/>
          <w:lang w:val="hy-AM"/>
        </w:rPr>
        <w:t>817-</w:t>
      </w:r>
      <w:r w:rsidRPr="00765447">
        <w:rPr>
          <w:rFonts w:ascii="GHEA Grapalat" w:hAnsi="GHEA Grapalat"/>
          <w:sz w:val="20"/>
          <w:szCs w:val="20"/>
        </w:rPr>
        <w:t xml:space="preserve">А от </w:t>
      </w:r>
      <w:r w:rsidRPr="00765447">
        <w:rPr>
          <w:rFonts w:ascii="GHEA Grapalat" w:hAnsi="GHEA Grapalat"/>
          <w:sz w:val="20"/>
          <w:szCs w:val="20"/>
          <w:lang w:val="hy-AM"/>
        </w:rPr>
        <w:t>20.06.</w:t>
      </w:r>
      <w:r w:rsidR="002728D5">
        <w:rPr>
          <w:rFonts w:ascii="GHEA Grapalat" w:hAnsi="GHEA Grapalat"/>
          <w:sz w:val="20"/>
          <w:szCs w:val="20"/>
          <w:lang w:val="hy-AM"/>
        </w:rPr>
        <w:t>2026</w:t>
      </w:r>
      <w:r w:rsidRPr="007654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3479CD2" w14:textId="497DDCE4" w:rsidR="00E41BA2" w:rsidRPr="00E41BA2" w:rsidRDefault="00E41BA2" w:rsidP="00E41BA2">
      <w:pPr>
        <w:widowControl w:val="0"/>
        <w:tabs>
          <w:tab w:val="left" w:pos="1134"/>
        </w:tabs>
        <w:ind w:firstLine="567"/>
        <w:jc w:val="both"/>
        <w:rPr>
          <w:rFonts w:ascii="GHEA Grapalat" w:hAnsi="GHEA Grapalat"/>
          <w:sz w:val="20"/>
          <w:szCs w:val="20"/>
        </w:rPr>
      </w:pPr>
      <w:r w:rsidRPr="00E41BA2">
        <w:rPr>
          <w:rFonts w:ascii="GHEA Grapalat" w:hAnsi="GHEA Grapalat"/>
          <w:sz w:val="20"/>
          <w:szCs w:val="20"/>
        </w:rPr>
        <w:t>2.3.</w:t>
      </w:r>
      <w:r w:rsidRPr="00E41BA2">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E41BA2">
        <w:rPr>
          <w:rFonts w:ascii="GHEA Grapalat" w:hAnsi="GHEA Grapalat"/>
          <w:sz w:val="20"/>
          <w:szCs w:val="20"/>
          <w:lang w:val="hy-AM"/>
        </w:rPr>
        <w:t>817-</w:t>
      </w:r>
      <w:r w:rsidRPr="00E41BA2">
        <w:rPr>
          <w:rFonts w:ascii="GHEA Grapalat" w:hAnsi="GHEA Grapalat"/>
          <w:sz w:val="20"/>
          <w:szCs w:val="20"/>
        </w:rPr>
        <w:t xml:space="preserve">А от </w:t>
      </w:r>
      <w:r w:rsidRPr="00E41BA2">
        <w:rPr>
          <w:rFonts w:ascii="GHEA Grapalat" w:hAnsi="GHEA Grapalat"/>
          <w:sz w:val="20"/>
          <w:szCs w:val="20"/>
          <w:lang w:val="hy-AM"/>
        </w:rPr>
        <w:t>20.06.</w:t>
      </w:r>
      <w:r w:rsidR="002728D5">
        <w:rPr>
          <w:rFonts w:ascii="GHEA Grapalat" w:hAnsi="GHEA Grapalat"/>
          <w:sz w:val="20"/>
          <w:szCs w:val="20"/>
          <w:lang w:val="hy-AM"/>
        </w:rPr>
        <w:t>2026</w:t>
      </w:r>
      <w:r w:rsidRPr="00E41BA2">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4D43279D" w14:textId="77777777" w:rsidR="00E41BA2" w:rsidRDefault="00E41BA2" w:rsidP="00E41BA2">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E41BA2">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12471D7E" w:rsidR="00D5674E" w:rsidRPr="009044F1" w:rsidRDefault="009F18D0" w:rsidP="00E41BA2">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лицом, имеющим возможность предопределять решения юридического </w:t>
      </w:r>
      <w:r w:rsidRPr="009044F1">
        <w:rPr>
          <w:rFonts w:ascii="GHEA Grapalat" w:hAnsi="GHEA Grapalat"/>
          <w:color w:val="000000"/>
        </w:rPr>
        <w:lastRenderedPageBreak/>
        <w:t>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B46D58">
      <w:pPr>
        <w:widowControl w:val="0"/>
        <w:spacing w:after="160"/>
        <w:jc w:val="center"/>
        <w:rPr>
          <w:rFonts w:ascii="GHEA Grapalat" w:hAnsi="GHEA Grapalat"/>
          <w:b/>
        </w:rPr>
      </w:pP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B46D58">
      <w:pPr>
        <w:widowControl w:val="0"/>
        <w:spacing w:after="160"/>
        <w:jc w:val="center"/>
        <w:rPr>
          <w:rFonts w:ascii="GHEA Grapalat" w:hAnsi="GHEA Grapalat"/>
          <w:b/>
        </w:rPr>
      </w:pP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 это предложение, представляемое </w:t>
      </w:r>
      <w:r w:rsidRPr="00995804">
        <w:rPr>
          <w:rFonts w:ascii="GHEA Grapalat" w:hAnsi="GHEA Grapalat"/>
        </w:rPr>
        <w:lastRenderedPageBreak/>
        <w:t>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17BAB7E8"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4892">
        <w:rPr>
          <w:rFonts w:ascii="GHEA Grapalat" w:hAnsi="GHEA Grapalat"/>
          <w:sz w:val="24"/>
          <w:szCs w:val="24"/>
        </w:rPr>
        <w:t>запроса котировок</w:t>
      </w:r>
      <w:r w:rsidRPr="009044F1">
        <w:rPr>
          <w:rFonts w:ascii="GHEA Grapalat" w:hAnsi="GHEA Grapalat"/>
          <w:sz w:val="24"/>
          <w:szCs w:val="24"/>
        </w:rPr>
        <w:t>.</w:t>
      </w:r>
    </w:p>
    <w:p w14:paraId="2DAEAB8E" w14:textId="1B95FA09"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01797" w:rsidRPr="00601797">
        <w:rPr>
          <w:rFonts w:ascii="GHEA Grapalat" w:hAnsi="GHEA Grapalat"/>
          <w:b/>
          <w:i/>
          <w:iCs/>
          <w:lang w:val="hy-AM"/>
        </w:rPr>
        <w:t xml:space="preserve">10:00 часов </w:t>
      </w:r>
      <w:r w:rsidR="00A60911">
        <w:rPr>
          <w:rFonts w:ascii="GHEA Grapalat" w:hAnsi="GHEA Grapalat"/>
          <w:b/>
          <w:i/>
          <w:iCs/>
          <w:lang w:val="hy-AM"/>
        </w:rPr>
        <w:t>03.03.2026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986774">
      <w:pPr>
        <w:pStyle w:val="norm"/>
        <w:widowControl w:val="0"/>
        <w:tabs>
          <w:tab w:val="left" w:pos="1134"/>
        </w:tabs>
        <w:spacing w:after="160"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50DB19A" w:rsidR="006C3115"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7C0397" w:rsidRPr="00510159">
        <w:rPr>
          <w:rFonts w:ascii="GHEA Grapalat" w:hAnsi="GHEA Grapalat" w:cs="Sylfaen"/>
          <w:sz w:val="20"/>
          <w:lang w:val="hy-AM"/>
        </w:rPr>
        <w:t>3) обеспечение заявки- в форме наличных денег или банковской гарантии.</w:t>
      </w:r>
      <w:r w:rsidR="00485531" w:rsidRPr="00510159">
        <w:rPr>
          <w:rStyle w:val="FootnoteReference"/>
          <w:rFonts w:ascii="GHEA Grapalat" w:hAnsi="GHEA Grapalat"/>
        </w:rPr>
        <w:footnoteReference w:customMarkFollows="1" w:id="6"/>
        <w:t>8</w:t>
      </w:r>
    </w:p>
    <w:p w14:paraId="37F643B4" w14:textId="77777777" w:rsidR="006C0E3B" w:rsidRPr="00191DB4" w:rsidRDefault="006C0E3B" w:rsidP="006C0E3B">
      <w:pPr>
        <w:pStyle w:val="norm"/>
        <w:widowControl w:val="0"/>
        <w:tabs>
          <w:tab w:val="left" w:pos="1134"/>
        </w:tabs>
        <w:spacing w:line="240" w:lineRule="auto"/>
        <w:ind w:firstLine="567"/>
        <w:rPr>
          <w:rFonts w:ascii="GHEA Grapalat" w:hAnsi="GHEA Grapalat"/>
          <w:color w:val="FF0000"/>
        </w:rPr>
      </w:pPr>
      <w:r w:rsidRPr="00191DB4">
        <w:rPr>
          <w:rFonts w:ascii="GHEA Grapalat" w:hAnsi="GHEA Grapalat"/>
          <w:color w:val="FF0000"/>
          <w:sz w:val="24"/>
          <w:szCs w:val="24"/>
        </w:rPr>
        <w:t>4) при закупке строительных работ</w:t>
      </w:r>
      <w:r w:rsidRPr="00191DB4">
        <w:rPr>
          <w:rFonts w:ascii="GHEA Grapalat" w:hAnsi="GHEA Grapalat"/>
          <w:color w:val="FF0000"/>
        </w:rPr>
        <w:t xml:space="preserve">- </w:t>
      </w:r>
      <w:r w:rsidRPr="00191DB4">
        <w:rPr>
          <w:rFonts w:ascii="GHEA Grapalat" w:hAnsi="GHEA Grapalat"/>
          <w:color w:val="FF0000"/>
          <w:sz w:val="24"/>
          <w:szCs w:val="24"/>
        </w:rPr>
        <w:t xml:space="preserve">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w:t>
      </w:r>
      <w:r w:rsidRPr="00191DB4">
        <w:rPr>
          <w:rFonts w:ascii="GHEA Grapalat" w:hAnsi="GHEA Grapalat"/>
          <w:color w:val="FF0000"/>
          <w:sz w:val="24"/>
          <w:szCs w:val="24"/>
        </w:rPr>
        <w:lastRenderedPageBreak/>
        <w:t>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191DB4">
        <w:rPr>
          <w:rStyle w:val="FootnoteReference"/>
          <w:rFonts w:ascii="GHEA Grapalat" w:hAnsi="GHEA Grapalat"/>
          <w:color w:val="FF0000"/>
        </w:rPr>
        <w:footnoteReference w:customMarkFollows="1" w:id="7"/>
        <w:t>9</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39BC9BF3" w14:textId="1FDA5014" w:rsidR="00700398" w:rsidRDefault="00700398">
      <w:pPr>
        <w:rPr>
          <w:rFonts w:ascii="GHEA Grapalat" w:hAnsi="GHEA Grapalat"/>
          <w:b/>
        </w:rPr>
      </w:pPr>
    </w:p>
    <w:p w14:paraId="0A36F454" w14:textId="77777777" w:rsidR="006C0E3B" w:rsidRPr="00191DB4" w:rsidRDefault="006C0E3B" w:rsidP="006C0E3B">
      <w:pPr>
        <w:jc w:val="center"/>
        <w:rPr>
          <w:rFonts w:ascii="GHEA Grapalat" w:hAnsi="GHEA Grapalat" w:cs="Arial"/>
          <w:b/>
        </w:rPr>
      </w:pPr>
      <w:r w:rsidRPr="00191DB4">
        <w:rPr>
          <w:rFonts w:ascii="GHEA Grapalat" w:hAnsi="GHEA Grapalat"/>
          <w:b/>
        </w:rPr>
        <w:t>5.ЦЕНОВОЕ ПРЕДЛОЖЕНИЕ ЗАЯВКИ</w:t>
      </w:r>
    </w:p>
    <w:p w14:paraId="7947E2E6" w14:textId="77777777" w:rsidR="006C0E3B" w:rsidRPr="00191DB4" w:rsidRDefault="006C0E3B" w:rsidP="006C0E3B">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55D88E16" w14:textId="77777777" w:rsidR="006C0E3B" w:rsidRPr="00191DB4" w:rsidRDefault="006C0E3B" w:rsidP="006C0E3B">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6FCFB7A2" w14:textId="77777777" w:rsidR="006C0E3B" w:rsidRPr="001200A7" w:rsidRDefault="006C0E3B" w:rsidP="006C0E3B">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lastRenderedPageBreak/>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EC4B34C" w14:textId="77777777" w:rsidR="006C0E3B" w:rsidRPr="001200A7" w:rsidRDefault="006C0E3B" w:rsidP="006C0E3B">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B1F1E63" w14:textId="77777777" w:rsidR="006C0E3B" w:rsidRPr="001200A7" w:rsidRDefault="006C0E3B" w:rsidP="006C0E3B">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3DD8325" w14:textId="77777777" w:rsidR="006C0E3B" w:rsidRPr="00191DB4" w:rsidRDefault="006C0E3B" w:rsidP="006C0E3B">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3FD11B6" w14:textId="77777777" w:rsidR="006C0E3B" w:rsidRPr="00191DB4" w:rsidRDefault="006C0E3B" w:rsidP="006C0E3B">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5E9D42D7" w14:textId="77777777" w:rsidR="006C0E3B" w:rsidRPr="00191DB4" w:rsidRDefault="006C0E3B" w:rsidP="006C0E3B">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21A1622" w14:textId="77777777" w:rsidR="006C0E3B" w:rsidRPr="00191DB4" w:rsidRDefault="006C0E3B" w:rsidP="006C0E3B">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DD002FF" w14:textId="77777777" w:rsidR="006C0E3B" w:rsidRPr="00191DB4" w:rsidRDefault="006C0E3B" w:rsidP="006C0E3B">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400FD903" w14:textId="77777777" w:rsidR="006C0E3B" w:rsidRPr="00191DB4" w:rsidRDefault="006C0E3B" w:rsidP="006C0E3B">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B0522E7" w14:textId="77777777" w:rsidR="006C0E3B" w:rsidRPr="00191DB4" w:rsidRDefault="006C0E3B" w:rsidP="006C0E3B">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18D773" w14:textId="77777777" w:rsidR="006C0E3B" w:rsidRPr="00191DB4" w:rsidRDefault="006C0E3B" w:rsidP="006C0E3B">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070E4753" w14:textId="77777777" w:rsidR="006C0E3B" w:rsidRPr="00191DB4" w:rsidRDefault="006C0E3B" w:rsidP="006C0E3B">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9D2E7E2" w14:textId="77777777" w:rsidR="006C0E3B" w:rsidRPr="00191DB4" w:rsidRDefault="006C0E3B" w:rsidP="006C0E3B">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B16B3CD" w14:textId="77777777" w:rsidR="006C0E3B" w:rsidRPr="00191DB4" w:rsidRDefault="006C0E3B" w:rsidP="006C0E3B">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70FC8C1F" w14:textId="77777777" w:rsidR="006C0E3B" w:rsidRPr="00191DB4" w:rsidRDefault="006C0E3B" w:rsidP="006C0E3B">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B46D58">
      <w:pPr>
        <w:widowControl w:val="0"/>
        <w:spacing w:after="160"/>
        <w:ind w:firstLine="567"/>
        <w:jc w:val="center"/>
        <w:rPr>
          <w:rFonts w:ascii="GHEA Grapalat" w:hAnsi="GHEA Grapalat"/>
          <w:b/>
        </w:rPr>
      </w:pPr>
    </w:p>
    <w:p w14:paraId="5FEB0B5B" w14:textId="75262F9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62639AA0" w:rsidR="009E21BA" w:rsidRDefault="009E21BA" w:rsidP="009E21BA">
      <w:pPr>
        <w:widowControl w:val="0"/>
        <w:spacing w:after="16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5D657E69" w14:textId="77777777" w:rsidR="00510159" w:rsidRPr="00510159" w:rsidRDefault="00510159" w:rsidP="00510159">
      <w:pPr>
        <w:widowControl w:val="0"/>
        <w:tabs>
          <w:tab w:val="left" w:pos="1134"/>
        </w:tabs>
        <w:ind w:firstLine="180"/>
        <w:jc w:val="both"/>
        <w:rPr>
          <w:rFonts w:ascii="GHEA Grapalat" w:hAnsi="GHEA Grapalat" w:cs="Sylfaen"/>
          <w:b/>
          <w:bCs/>
          <w:sz w:val="20"/>
          <w:lang w:val="hy-AM"/>
        </w:rPr>
      </w:pPr>
      <w:r w:rsidRPr="00510159">
        <w:rPr>
          <w:rFonts w:ascii="GHEA Grapalat" w:hAnsi="GHEA Grapalat"/>
          <w:b/>
          <w:bCs/>
          <w:sz w:val="20"/>
          <w:lang w:val="af-ZA"/>
        </w:rPr>
        <w:t xml:space="preserve">7.1 </w:t>
      </w:r>
      <w:r w:rsidRPr="00510159">
        <w:rPr>
          <w:rFonts w:ascii="GHEA Grapalat" w:hAnsi="GHEA Grapalat" w:cs="Sylfaen"/>
          <w:b/>
          <w:bCs/>
          <w:sz w:val="20"/>
          <w:lang w:val="hy-AM"/>
        </w:rPr>
        <w:t>Руководитель заказчика письменно информирует о возврате обеспечения заявки в сроки, предусмотренные настоящим пунктом:</w:t>
      </w:r>
    </w:p>
    <w:p w14:paraId="19AF5CA9" w14:textId="77777777" w:rsidR="00510159" w:rsidRPr="00510159" w:rsidRDefault="00510159" w:rsidP="00510159">
      <w:pPr>
        <w:widowControl w:val="0"/>
        <w:tabs>
          <w:tab w:val="left" w:pos="1134"/>
        </w:tabs>
        <w:ind w:firstLine="180"/>
        <w:jc w:val="both"/>
        <w:rPr>
          <w:rFonts w:ascii="GHEA Grapalat" w:hAnsi="GHEA Grapalat" w:cs="Sylfaen"/>
          <w:b/>
          <w:bCs/>
          <w:sz w:val="20"/>
          <w:lang w:val="hy-AM"/>
        </w:rPr>
      </w:pPr>
      <w:r w:rsidRPr="00510159">
        <w:rPr>
          <w:rFonts w:ascii="GHEA Grapalat" w:hAnsi="GHEA Grapalat" w:cs="Sylfaen"/>
          <w:b/>
          <w:bCs/>
          <w:sz w:val="20"/>
          <w:lang w:val="hy-AM"/>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7782830D" w14:textId="77777777" w:rsidR="00510159" w:rsidRPr="00510159" w:rsidRDefault="00510159" w:rsidP="00510159">
      <w:pPr>
        <w:widowControl w:val="0"/>
        <w:tabs>
          <w:tab w:val="left" w:pos="1134"/>
        </w:tabs>
        <w:ind w:firstLine="180"/>
        <w:jc w:val="both"/>
        <w:rPr>
          <w:rFonts w:ascii="GHEA Grapalat" w:hAnsi="GHEA Grapalat" w:cs="Sylfaen"/>
          <w:b/>
          <w:bCs/>
          <w:sz w:val="20"/>
          <w:lang w:val="hy-AM"/>
        </w:rPr>
      </w:pPr>
      <w:r w:rsidRPr="00510159">
        <w:rPr>
          <w:rFonts w:ascii="GHEA Grapalat" w:hAnsi="GHEA Grapalat" w:cs="Sylfaen"/>
          <w:b/>
          <w:bCs/>
          <w:sz w:val="20"/>
          <w:lang w:val="hy-AM"/>
        </w:rPr>
        <w:lastRenderedPageBreak/>
        <w:t>- в случае обеспечения, представленного в виде банковской гарантии - выдавший гарантию банк.</w:t>
      </w:r>
    </w:p>
    <w:p w14:paraId="222FCD62" w14:textId="77777777" w:rsidR="00510159" w:rsidRPr="00510159" w:rsidRDefault="00510159" w:rsidP="009E21BA">
      <w:pPr>
        <w:widowControl w:val="0"/>
        <w:spacing w:after="160"/>
        <w:ind w:firstLine="567"/>
        <w:jc w:val="both"/>
        <w:rPr>
          <w:rFonts w:ascii="GHEA Grapalat" w:hAnsi="GHEA Grapalat" w:cs="Sylfaen"/>
          <w:lang w:val="hy-AM"/>
        </w:rPr>
      </w:pPr>
    </w:p>
    <w:p w14:paraId="70C79345"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15AF4A43"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F55F17" w:rsidRPr="0087711E">
        <w:rPr>
          <w:rFonts w:ascii="GHEA Grapalat" w:hAnsi="GHEA Grapalat"/>
          <w:i/>
        </w:rPr>
        <w:t>90</w:t>
      </w:r>
      <w:r w:rsidR="00F55F17" w:rsidRPr="0087711E">
        <w:rPr>
          <w:rFonts w:ascii="Courier New" w:hAnsi="Courier New" w:cs="Courier New"/>
          <w:i/>
        </w:rPr>
        <w:t> </w:t>
      </w:r>
      <w:r w:rsidR="00F55F17" w:rsidRPr="0087711E">
        <w:rPr>
          <w:rFonts w:ascii="GHEA Grapalat" w:hAnsi="GHEA Grapalat"/>
          <w:i/>
        </w:rPr>
        <w:t>(девяноста)</w:t>
      </w:r>
      <w:r w:rsidR="00F55F17" w:rsidRPr="00F55F17">
        <w:rPr>
          <w:rFonts w:ascii="GHEA Grapalat" w:hAnsi="GHEA Grapalat"/>
          <w:i/>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6C093003" w14:textId="77777777" w:rsidR="00510159" w:rsidRPr="00510159" w:rsidRDefault="00510159" w:rsidP="007F495A">
      <w:pPr>
        <w:widowControl w:val="0"/>
        <w:tabs>
          <w:tab w:val="left" w:pos="1134"/>
        </w:tabs>
        <w:spacing w:after="160"/>
        <w:ind w:firstLine="567"/>
        <w:jc w:val="both"/>
        <w:rPr>
          <w:rFonts w:ascii="GHEA Grapalat" w:hAnsi="GHEA Grapalat"/>
        </w:rPr>
      </w:pPr>
      <w:r w:rsidRPr="00510159">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w:t>
      </w:r>
    </w:p>
    <w:p w14:paraId="62808D14" w14:textId="0D575FF7" w:rsidR="0093721E" w:rsidRPr="00521B73" w:rsidRDefault="0093721E" w:rsidP="007F495A">
      <w:pPr>
        <w:widowControl w:val="0"/>
        <w:tabs>
          <w:tab w:val="left" w:pos="1134"/>
        </w:tabs>
        <w:spacing w:after="160"/>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14:paraId="110F010D" w14:textId="6E30ED9E"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01797" w:rsidRPr="00601797">
        <w:rPr>
          <w:rFonts w:ascii="GHEA Grapalat" w:hAnsi="GHEA Grapalat"/>
          <w:b/>
          <w:lang w:val="hy-AM"/>
        </w:rPr>
        <w:t xml:space="preserve">10:00 часов </w:t>
      </w:r>
      <w:r w:rsidR="00A60911">
        <w:rPr>
          <w:rFonts w:ascii="GHEA Grapalat" w:hAnsi="GHEA Grapalat"/>
          <w:b/>
          <w:lang w:val="hy-AM"/>
        </w:rPr>
        <w:t>03.03.2026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41FA48A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w:t>
      </w:r>
      <w:r w:rsidRPr="002F249D">
        <w:rPr>
          <w:rFonts w:ascii="GHEA Grapalat" w:hAnsi="GHEA Grapalat"/>
          <w:sz w:val="24"/>
          <w:szCs w:val="24"/>
        </w:rPr>
        <w:lastRenderedPageBreak/>
        <w:t xml:space="preserve">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934DC8C" w14:textId="0D971F54" w:rsidR="001C5BC4" w:rsidRPr="001C5BC4" w:rsidRDefault="001C5BC4" w:rsidP="001C5BC4">
      <w:pPr>
        <w:pStyle w:val="norm"/>
        <w:widowControl w:val="0"/>
        <w:tabs>
          <w:tab w:val="left" w:pos="1134"/>
        </w:tabs>
        <w:spacing w:line="240" w:lineRule="auto"/>
        <w:ind w:firstLine="567"/>
        <w:rPr>
          <w:rFonts w:ascii="GHEA Grapalat" w:hAnsi="GHEA Grapalat"/>
          <w:sz w:val="20"/>
        </w:rPr>
      </w:pPr>
      <w:r w:rsidRPr="001C5BC4">
        <w:rPr>
          <w:rFonts w:ascii="GHEA Grapalat" w:hAnsi="GHEA Grapalat"/>
          <w:sz w:val="20"/>
        </w:rPr>
        <w:t>8.9.</w:t>
      </w:r>
      <w:r w:rsidRPr="001C5BC4">
        <w:rPr>
          <w:rFonts w:ascii="GHEA Grapalat" w:hAnsi="GHEA Grapalat"/>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2728D5">
        <w:rPr>
          <w:rFonts w:ascii="GHEA Grapalat" w:hAnsi="GHEA Grapalat"/>
          <w:sz w:val="20"/>
        </w:rPr>
        <w:t>2026</w:t>
      </w:r>
      <w:r w:rsidRPr="001C5BC4">
        <w:rPr>
          <w:rFonts w:ascii="GHEA Grapalat" w:hAnsi="GHEA Grapalat"/>
          <w:sz w:val="20"/>
        </w:rPr>
        <w:t xml:space="preserve"> № 817-А, предлагается участником в качестве субподрядчика,</w:t>
      </w:r>
      <w:r w:rsidRPr="001C5BC4">
        <w:rPr>
          <w:rFonts w:ascii="GHEA Grapalat" w:hAnsi="GHEA Grapalat"/>
          <w:sz w:val="20"/>
          <w:lang w:val="hy-AM"/>
        </w:rPr>
        <w:t xml:space="preserve"> </w:t>
      </w:r>
      <w:r w:rsidRPr="001C5BC4">
        <w:rPr>
          <w:rFonts w:ascii="GHEA Grapalat" w:hAnsi="GHEA Grapalat"/>
          <w:sz w:val="20"/>
        </w:rPr>
        <w:t>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6BFDAE7D" w14:textId="77777777" w:rsidR="001C5BC4" w:rsidRPr="001C5BC4" w:rsidRDefault="001C5BC4" w:rsidP="001C5BC4">
      <w:pPr>
        <w:pStyle w:val="norm"/>
        <w:widowControl w:val="0"/>
        <w:tabs>
          <w:tab w:val="left" w:pos="1134"/>
        </w:tabs>
        <w:spacing w:line="240" w:lineRule="auto"/>
        <w:ind w:firstLine="567"/>
        <w:rPr>
          <w:rFonts w:ascii="GHEA Grapalat" w:hAnsi="GHEA Grapalat" w:cs="Sylfaen"/>
          <w:sz w:val="20"/>
        </w:rPr>
      </w:pPr>
      <w:r w:rsidRPr="001C5BC4">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14:paraId="7E1BE41F" w14:textId="120DA619" w:rsidR="001C5BC4" w:rsidRPr="004D7DD1" w:rsidRDefault="001C5BC4" w:rsidP="001C5BC4">
      <w:pPr>
        <w:pStyle w:val="norm"/>
        <w:widowControl w:val="0"/>
        <w:tabs>
          <w:tab w:val="left" w:pos="1134"/>
        </w:tabs>
        <w:spacing w:line="240" w:lineRule="auto"/>
        <w:ind w:firstLine="567"/>
        <w:rPr>
          <w:rFonts w:ascii="GHEA Grapalat" w:hAnsi="GHEA Grapalat"/>
          <w:sz w:val="20"/>
        </w:rPr>
      </w:pPr>
      <w:r w:rsidRPr="001C5BC4">
        <w:rPr>
          <w:rFonts w:ascii="GHEA Grapalat" w:hAnsi="GHEA Grapalat"/>
          <w:sz w:val="20"/>
        </w:rPr>
        <w:t>8.9.1</w:t>
      </w:r>
      <w:r w:rsidRPr="001C5BC4">
        <w:rPr>
          <w:rFonts w:ascii="GHEA Grapalat" w:hAnsi="GHEA Grapalat"/>
          <w:sz w:val="20"/>
          <w:lang w:val="hy-AM"/>
        </w:rPr>
        <w:t>.</w:t>
      </w:r>
      <w:r w:rsidRPr="001C5BC4">
        <w:rPr>
          <w:rFonts w:ascii="GHEA Grapalat" w:hAnsi="GHEA Grapalat"/>
          <w:sz w:val="20"/>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2728D5">
        <w:rPr>
          <w:rFonts w:ascii="GHEA Grapalat" w:hAnsi="GHEA Grapalat"/>
          <w:sz w:val="20"/>
        </w:rPr>
        <w:t>2026</w:t>
      </w:r>
      <w:r w:rsidRPr="001C5BC4">
        <w:rPr>
          <w:rFonts w:ascii="GHEA Grapalat" w:hAnsi="GHEA Grapalat"/>
          <w:sz w:val="20"/>
        </w:rPr>
        <w:t xml:space="preserve"> № 817-А, заявка участника отклоняется.</w:t>
      </w:r>
    </w:p>
    <w:p w14:paraId="5CFEEACD" w14:textId="77777777" w:rsidR="00510159" w:rsidRPr="00510159" w:rsidRDefault="00510159" w:rsidP="00510159">
      <w:pPr>
        <w:pStyle w:val="norm"/>
        <w:widowControl w:val="0"/>
        <w:tabs>
          <w:tab w:val="left" w:pos="1276"/>
        </w:tabs>
        <w:spacing w:after="160" w:line="240" w:lineRule="auto"/>
        <w:ind w:firstLine="567"/>
        <w:rPr>
          <w:rFonts w:ascii="GHEA Grapalat" w:hAnsi="GHEA Grapalat"/>
          <w:sz w:val="24"/>
          <w:szCs w:val="24"/>
        </w:rPr>
      </w:pPr>
      <w:r w:rsidRPr="00510159">
        <w:rPr>
          <w:rFonts w:ascii="GHEA Grapalat" w:hAnsi="GHEA Grapalat"/>
          <w:sz w:val="24"/>
          <w:szCs w:val="24"/>
        </w:rPr>
        <w:t>8.10.</w:t>
      </w:r>
      <w:r w:rsidRPr="0051015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39B67CF"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w:t>
      </w:r>
      <w:r w:rsidRPr="00110330">
        <w:rPr>
          <w:rFonts w:ascii="GHEA Grapalat" w:hAnsi="GHEA Grapalat"/>
        </w:rPr>
        <w:lastRenderedPageBreak/>
        <w:t>(или)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AD5625">
      <w:pPr>
        <w:widowControl w:val="0"/>
        <w:ind w:left="284"/>
        <w:contextualSpacing/>
        <w:jc w:val="both"/>
        <w:rPr>
          <w:rFonts w:ascii="GHEA Grapalat" w:hAnsi="GHEA Grapalat"/>
        </w:rPr>
      </w:pPr>
    </w:p>
    <w:p w14:paraId="0F1FD1B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w:t>
      </w:r>
      <w:r w:rsidRPr="009044F1">
        <w:rPr>
          <w:rFonts w:ascii="GHEA Grapalat" w:hAnsi="GHEA Grapalat"/>
          <w:sz w:val="24"/>
          <w:szCs w:val="24"/>
        </w:rPr>
        <w:lastRenderedPageBreak/>
        <w:t>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xml:space="preserve">" </w:t>
      </w:r>
      <w:r w:rsidRPr="009044F1">
        <w:rPr>
          <w:rFonts w:ascii="GHEA Grapalat" w:hAnsi="GHEA Grapalat"/>
          <w:sz w:val="24"/>
          <w:szCs w:val="24"/>
        </w:rPr>
        <w:lastRenderedPageBreak/>
        <w:t>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99DB22A"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B46D58">
      <w:pPr>
        <w:widowControl w:val="0"/>
        <w:spacing w:after="160"/>
        <w:jc w:val="center"/>
        <w:rPr>
          <w:rFonts w:ascii="GHEA Grapalat" w:hAnsi="GHEA Grapalat" w:cs="Arial"/>
          <w:b/>
          <w:iCs/>
        </w:rPr>
      </w:pP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6" w:author="Inesa Kocharyan" w:date="2021-04-09T12:48:00Z"/>
          <w:rFonts w:ascii="GHEA Grapalat" w:hAnsi="GHEA Grapalat"/>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B46D58">
      <w:pPr>
        <w:widowControl w:val="0"/>
        <w:spacing w:after="160"/>
        <w:jc w:val="center"/>
        <w:rPr>
          <w:rFonts w:ascii="GHEA Grapalat" w:hAnsi="GHEA Grapalat"/>
          <w:b/>
        </w:rPr>
      </w:pPr>
    </w:p>
    <w:p w14:paraId="07EA29F4" w14:textId="77777777" w:rsidR="00B73109" w:rsidRDefault="00B73109" w:rsidP="00B46D58">
      <w:pPr>
        <w:widowControl w:val="0"/>
        <w:spacing w:after="160"/>
        <w:jc w:val="center"/>
        <w:rPr>
          <w:rFonts w:ascii="GHEA Grapalat" w:hAnsi="GHEA Grapalat"/>
          <w:b/>
        </w:rPr>
      </w:pP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B46D58">
      <w:pPr>
        <w:widowControl w:val="0"/>
        <w:spacing w:after="160"/>
        <w:jc w:val="center"/>
        <w:rPr>
          <w:rFonts w:ascii="GHEA Grapalat" w:hAnsi="GHEA Grapalat"/>
          <w:b/>
        </w:rPr>
      </w:pPr>
    </w:p>
    <w:p w14:paraId="2CB53DC9" w14:textId="77777777" w:rsidR="00B73109" w:rsidRPr="00572A57" w:rsidRDefault="00B73109" w:rsidP="00B46D58">
      <w:pPr>
        <w:widowControl w:val="0"/>
        <w:spacing w:after="160"/>
        <w:jc w:val="center"/>
        <w:rPr>
          <w:rFonts w:ascii="GHEA Grapalat" w:hAnsi="GHEA Grapalat"/>
          <w:b/>
        </w:rPr>
      </w:pP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986C355"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AD471E" w:rsidRPr="00AD471E">
        <w:rPr>
          <w:rFonts w:ascii="GHEA Grapalat" w:hAnsi="GHEA Grapalat"/>
          <w:b/>
          <w:bCs/>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w:t>
      </w:r>
      <w:r w:rsidR="00BD06B1">
        <w:rPr>
          <w:rFonts w:ascii="GHEA Grapalat" w:hAnsi="GHEA Grapalat"/>
        </w:rPr>
        <w:lastRenderedPageBreak/>
        <w:t xml:space="preserve">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B73109">
      <w:pPr>
        <w:rPr>
          <w:rFonts w:ascii="GHEA Grapalat" w:hAnsi="GHEA Grapalat"/>
        </w:rPr>
      </w:pP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8"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4F48C68D" w14:textId="77777777" w:rsidR="00B73109" w:rsidRDefault="00B73109" w:rsidP="00143E9D">
      <w:pPr>
        <w:widowControl w:val="0"/>
        <w:tabs>
          <w:tab w:val="left" w:pos="1276"/>
        </w:tabs>
        <w:spacing w:after="160"/>
        <w:ind w:firstLine="567"/>
        <w:jc w:val="both"/>
        <w:rPr>
          <w:rFonts w:ascii="GHEA Grapalat" w:hAnsi="GHEA Grapalat"/>
        </w:rPr>
      </w:pPr>
    </w:p>
    <w:p w14:paraId="35F5F979" w14:textId="77777777" w:rsidR="00B73109" w:rsidRDefault="00B73109">
      <w:pPr>
        <w:rPr>
          <w:rFonts w:ascii="GHEA Grapalat" w:hAnsi="GHEA Grapalat"/>
        </w:rPr>
      </w:pPr>
      <w:r>
        <w:rPr>
          <w:rFonts w:ascii="GHEA Grapalat" w:hAnsi="GHEA Grapalat"/>
        </w:rPr>
        <w:br w:type="page"/>
      </w:r>
    </w:p>
    <w:p w14:paraId="3870602A" w14:textId="77777777" w:rsidR="0035631F" w:rsidRDefault="005B796C" w:rsidP="005B796C">
      <w:pPr>
        <w:widowControl w:val="0"/>
        <w:tabs>
          <w:tab w:val="left" w:pos="1276"/>
        </w:tabs>
        <w:spacing w:after="160"/>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DABFFD3" w14:textId="77777777" w:rsidR="00510159" w:rsidRPr="00510159" w:rsidRDefault="00510159" w:rsidP="00510159">
      <w:pPr>
        <w:widowControl w:val="0"/>
        <w:tabs>
          <w:tab w:val="left" w:pos="1134"/>
        </w:tabs>
        <w:spacing w:after="160"/>
        <w:ind w:firstLine="567"/>
        <w:jc w:val="both"/>
        <w:rPr>
          <w:rFonts w:ascii="GHEA Grapalat" w:hAnsi="GHEA Grapalat"/>
        </w:rPr>
      </w:pPr>
      <w:r w:rsidRPr="00510159">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10159">
        <w:rPr>
          <w:rFonts w:ascii="GHEA Grapalat" w:hAnsi="GHEA Grapalat"/>
          <w:lang w:val="hy-AM"/>
        </w:rPr>
        <w:t>-</w:t>
      </w:r>
      <w:r w:rsidRPr="00510159">
        <w:rPr>
          <w:rFonts w:ascii="GHEA Grapalat" w:hAnsi="GHEA Grapalat"/>
        </w:rPr>
        <w:t xml:space="preserve"> Министерству Финансов РА</w:t>
      </w:r>
      <w:r w:rsidRPr="00510159">
        <w:rPr>
          <w:rFonts w:ascii="GHEA Grapalat" w:hAnsi="GHEA Grapalat"/>
          <w:lang w:val="hy-AM"/>
        </w:rPr>
        <w:t>,</w:t>
      </w:r>
      <w:r w:rsidRPr="00510159">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3A8205FD" w14:textId="77777777" w:rsidR="00510159" w:rsidRPr="00510159" w:rsidRDefault="00510159" w:rsidP="005101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lang w:val="hy-AM"/>
        </w:rPr>
        <w:t xml:space="preserve">       </w:t>
      </w:r>
      <w:r w:rsidRPr="00510159">
        <w:rPr>
          <w:rFonts w:ascii="GHEA Grapalat" w:hAnsi="GHEA Grapalat"/>
        </w:rPr>
        <w:t xml:space="preserve">10.8 </w:t>
      </w:r>
      <w:r w:rsidRPr="00510159">
        <w:rPr>
          <w:rFonts w:ascii="GHEA Grapalat" w:hAnsi="GHEA Grapalat" w:hint="eastAsia"/>
        </w:rPr>
        <w:t>О</w:t>
      </w:r>
      <w:r w:rsidRPr="00510159">
        <w:rPr>
          <w:rFonts w:ascii="GHEA Grapalat" w:hAnsi="GHEA Grapalat"/>
        </w:rPr>
        <w:t xml:space="preserve"> </w:t>
      </w:r>
      <w:r w:rsidRPr="00510159">
        <w:rPr>
          <w:rFonts w:ascii="GHEA Grapalat" w:hAnsi="GHEA Grapalat" w:hint="eastAsia"/>
        </w:rPr>
        <w:t>возврате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договора</w:t>
      </w:r>
      <w:r w:rsidRPr="00510159">
        <w:rPr>
          <w:rFonts w:ascii="GHEA Grapalat" w:hAnsi="GHEA Grapalat"/>
        </w:rPr>
        <w:t xml:space="preserve"> </w:t>
      </w:r>
      <w:r w:rsidRPr="00510159">
        <w:rPr>
          <w:rFonts w:ascii="GHEA Grapalat" w:hAnsi="GHEA Grapalat" w:hint="eastAsia"/>
        </w:rPr>
        <w:t>и</w:t>
      </w:r>
      <w:r w:rsidRPr="00510159">
        <w:rPr>
          <w:rFonts w:ascii="GHEA Grapalat" w:hAnsi="GHEA Grapalat"/>
        </w:rPr>
        <w:t>/</w:t>
      </w:r>
      <w:r w:rsidRPr="00510159">
        <w:rPr>
          <w:rFonts w:ascii="GHEA Grapalat" w:hAnsi="GHEA Grapalat" w:hint="eastAsia"/>
        </w:rPr>
        <w:t>или</w:t>
      </w:r>
      <w:r w:rsidRPr="00510159">
        <w:rPr>
          <w:rFonts w:ascii="GHEA Grapalat" w:hAnsi="GHEA Grapalat"/>
        </w:rPr>
        <w:t xml:space="preserve"> </w:t>
      </w:r>
      <w:r w:rsidRPr="00510159">
        <w:rPr>
          <w:rFonts w:ascii="GHEA Grapalat" w:hAnsi="GHEA Grapalat" w:hint="eastAsia"/>
        </w:rPr>
        <w:t>квалификации</w:t>
      </w:r>
      <w:r w:rsidRPr="00510159">
        <w:rPr>
          <w:rFonts w:ascii="GHEA Grapalat" w:hAnsi="GHEA Grapalat"/>
        </w:rPr>
        <w:t xml:space="preserve"> </w:t>
      </w:r>
      <w:r w:rsidRPr="00510159">
        <w:rPr>
          <w:rFonts w:ascii="GHEA Grapalat" w:hAnsi="GHEA Grapalat" w:hint="eastAsia"/>
        </w:rPr>
        <w:t>руководитель</w:t>
      </w:r>
      <w:r w:rsidRPr="00510159">
        <w:rPr>
          <w:rFonts w:ascii="GHEA Grapalat" w:hAnsi="GHEA Grapalat"/>
        </w:rPr>
        <w:t xml:space="preserve"> </w:t>
      </w:r>
      <w:r w:rsidRPr="00510159">
        <w:rPr>
          <w:rFonts w:ascii="GHEA Grapalat" w:hAnsi="GHEA Grapalat" w:hint="eastAsia"/>
        </w:rPr>
        <w:t>заказчика</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письменной</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течение</w:t>
      </w:r>
      <w:r w:rsidRPr="00510159">
        <w:rPr>
          <w:rFonts w:ascii="GHEA Grapalat" w:hAnsi="GHEA Grapalat"/>
        </w:rPr>
        <w:t xml:space="preserve"> </w:t>
      </w:r>
      <w:r w:rsidRPr="00510159">
        <w:rPr>
          <w:rFonts w:ascii="GHEA Grapalat" w:hAnsi="GHEA Grapalat" w:hint="eastAsia"/>
        </w:rPr>
        <w:t>пяти</w:t>
      </w:r>
      <w:r w:rsidRPr="00510159">
        <w:rPr>
          <w:rFonts w:ascii="GHEA Grapalat" w:hAnsi="GHEA Grapalat"/>
        </w:rPr>
        <w:t xml:space="preserve"> </w:t>
      </w:r>
      <w:r w:rsidRPr="00510159">
        <w:rPr>
          <w:rFonts w:ascii="GHEA Grapalat" w:hAnsi="GHEA Grapalat" w:hint="eastAsia"/>
        </w:rPr>
        <w:t>рабочих</w:t>
      </w:r>
      <w:r w:rsidRPr="00510159">
        <w:rPr>
          <w:rFonts w:ascii="GHEA Grapalat" w:hAnsi="GHEA Grapalat"/>
        </w:rPr>
        <w:t xml:space="preserve"> </w:t>
      </w:r>
      <w:r w:rsidRPr="00510159">
        <w:rPr>
          <w:rFonts w:ascii="GHEA Grapalat" w:hAnsi="GHEA Grapalat" w:hint="eastAsia"/>
        </w:rPr>
        <w:t>дней</w:t>
      </w:r>
      <w:r w:rsidRPr="00510159">
        <w:rPr>
          <w:rFonts w:ascii="GHEA Grapalat" w:hAnsi="GHEA Grapalat"/>
        </w:rPr>
        <w:t xml:space="preserve">, </w:t>
      </w:r>
      <w:r w:rsidRPr="00510159">
        <w:rPr>
          <w:rFonts w:ascii="GHEA Grapalat" w:hAnsi="GHEA Grapalat" w:hint="eastAsia"/>
        </w:rPr>
        <w:t>следующих</w:t>
      </w:r>
      <w:r w:rsidRPr="00510159">
        <w:rPr>
          <w:rFonts w:ascii="GHEA Grapalat" w:hAnsi="GHEA Grapalat"/>
        </w:rPr>
        <w:t xml:space="preserve"> </w:t>
      </w:r>
      <w:r w:rsidRPr="00510159">
        <w:rPr>
          <w:rFonts w:ascii="GHEA Grapalat" w:hAnsi="GHEA Grapalat" w:hint="eastAsia"/>
        </w:rPr>
        <w:t>за</w:t>
      </w:r>
      <w:r w:rsidRPr="00510159">
        <w:rPr>
          <w:rFonts w:ascii="GHEA Grapalat" w:hAnsi="GHEA Grapalat"/>
        </w:rPr>
        <w:t xml:space="preserve"> днем возникновения основания возврата обеспечения</w:t>
      </w:r>
      <w:r w:rsidRPr="00510159" w:rsidDel="00960F8B">
        <w:rPr>
          <w:rFonts w:ascii="GHEA Grapalat" w:hAnsi="GHEA Grapalat"/>
        </w:rPr>
        <w:t xml:space="preserve"> </w:t>
      </w:r>
      <w:r w:rsidRPr="00510159">
        <w:rPr>
          <w:rFonts w:ascii="GHEA Grapalat" w:hAnsi="GHEA Grapalat"/>
        </w:rPr>
        <w:t>уведомляет;</w:t>
      </w:r>
    </w:p>
    <w:p w14:paraId="292C8790" w14:textId="77777777" w:rsidR="00510159" w:rsidRPr="00510159" w:rsidRDefault="00510159" w:rsidP="005101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w:t>
      </w:r>
      <w:r w:rsidRPr="00510159">
        <w:rPr>
          <w:rFonts w:ascii="GHEA Grapalat" w:hAnsi="GHEA Grapalat"/>
        </w:rPr>
        <w:t>ного</w:t>
      </w:r>
      <w:r w:rsidRPr="00510159">
        <w:rPr>
          <w:rFonts w:ascii="GHEA Grapalat" w:hAnsi="GHEA Grapalat" w:hint="eastAsia"/>
        </w:rPr>
        <w:t xml:space="preserve"> в</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наличных денег - </w:t>
      </w:r>
      <w:r w:rsidRPr="00510159">
        <w:rPr>
          <w:rFonts w:ascii="GHEA Grapalat" w:hAnsi="GHEA Grapalat" w:hint="eastAsia"/>
        </w:rPr>
        <w:t>Министерство</w:t>
      </w:r>
      <w:r w:rsidRPr="00510159">
        <w:rPr>
          <w:rFonts w:ascii="GHEA Grapalat" w:hAnsi="GHEA Grapalat"/>
        </w:rPr>
        <w:t xml:space="preserve"> </w:t>
      </w:r>
      <w:r w:rsidRPr="00510159">
        <w:rPr>
          <w:rFonts w:ascii="GHEA Grapalat" w:hAnsi="GHEA Grapalat" w:hint="eastAsia"/>
        </w:rPr>
        <w:t>финансов</w:t>
      </w:r>
      <w:r w:rsidRPr="00510159">
        <w:rPr>
          <w:rFonts w:ascii="GHEA Grapalat" w:hAnsi="GHEA Grapalat"/>
        </w:rPr>
        <w:t xml:space="preserve"> </w:t>
      </w:r>
      <w:r w:rsidRPr="00510159">
        <w:rPr>
          <w:rFonts w:ascii="GHEA Grapalat" w:hAnsi="GHEA Grapalat" w:hint="eastAsia"/>
        </w:rPr>
        <w:t>РА</w:t>
      </w:r>
      <w:r w:rsidRPr="00510159">
        <w:rPr>
          <w:rFonts w:ascii="GHEA Grapalat" w:hAnsi="GHEA Grapalat"/>
        </w:rPr>
        <w:t xml:space="preserve"> </w:t>
      </w:r>
      <w:r w:rsidRPr="00510159">
        <w:rPr>
          <w:rFonts w:ascii="GHEA Grapalat" w:hAnsi="GHEA Grapalat" w:hint="eastAsia"/>
        </w:rPr>
        <w:t>с</w:t>
      </w:r>
      <w:r w:rsidRPr="00510159">
        <w:rPr>
          <w:rFonts w:ascii="GHEA Grapalat" w:hAnsi="GHEA Grapalat"/>
        </w:rPr>
        <w:t xml:space="preserve"> </w:t>
      </w:r>
      <w:r w:rsidRPr="00510159">
        <w:rPr>
          <w:rFonts w:ascii="GHEA Grapalat" w:hAnsi="GHEA Grapalat" w:hint="eastAsia"/>
        </w:rPr>
        <w:t>приложением</w:t>
      </w:r>
      <w:r w:rsidRPr="00510159">
        <w:rPr>
          <w:rFonts w:ascii="GHEA Grapalat" w:hAnsi="GHEA Grapalat"/>
        </w:rPr>
        <w:t xml:space="preserve"> </w:t>
      </w:r>
      <w:r w:rsidRPr="00510159">
        <w:rPr>
          <w:rFonts w:ascii="GHEA Grapalat" w:hAnsi="GHEA Grapalat" w:hint="eastAsia"/>
        </w:rPr>
        <w:t>копии</w:t>
      </w:r>
      <w:r w:rsidRPr="00510159">
        <w:rPr>
          <w:rFonts w:ascii="GHEA Grapalat" w:hAnsi="GHEA Grapalat"/>
        </w:rPr>
        <w:t xml:space="preserve"> представленного в заявке </w:t>
      </w:r>
      <w:r w:rsidRPr="00510159">
        <w:rPr>
          <w:rFonts w:ascii="GHEA Grapalat" w:hAnsi="GHEA Grapalat" w:hint="eastAsia"/>
        </w:rPr>
        <w:t>документа</w:t>
      </w:r>
      <w:r w:rsidRPr="00510159">
        <w:rPr>
          <w:rFonts w:ascii="GHEA Grapalat" w:hAnsi="GHEA Grapalat"/>
        </w:rPr>
        <w:t xml:space="preserve">, </w:t>
      </w:r>
      <w:r w:rsidRPr="00510159">
        <w:rPr>
          <w:rFonts w:ascii="GHEA Grapalat" w:hAnsi="GHEA Grapalat" w:hint="eastAsia"/>
        </w:rPr>
        <w:t>об</w:t>
      </w:r>
      <w:r w:rsidRPr="00510159">
        <w:rPr>
          <w:rFonts w:ascii="GHEA Grapalat" w:hAnsi="GHEA Grapalat"/>
        </w:rPr>
        <w:t xml:space="preserve"> </w:t>
      </w:r>
      <w:r w:rsidRPr="00510159">
        <w:rPr>
          <w:rFonts w:ascii="GHEA Grapalat" w:hAnsi="GHEA Grapalat" w:hint="eastAsia"/>
        </w:rPr>
        <w:t>обосновании</w:t>
      </w:r>
      <w:r w:rsidRPr="00510159">
        <w:rPr>
          <w:rFonts w:ascii="GHEA Grapalat" w:hAnsi="GHEA Grapalat"/>
        </w:rPr>
        <w:t xml:space="preserve"> </w:t>
      </w:r>
      <w:r w:rsidRPr="00510159">
        <w:rPr>
          <w:rFonts w:ascii="GHEA Grapalat" w:hAnsi="GHEA Grapalat" w:hint="eastAsia"/>
        </w:rPr>
        <w:t>платежа</w:t>
      </w:r>
      <w:r w:rsidRPr="00510159">
        <w:rPr>
          <w:rFonts w:ascii="GHEA Grapalat" w:hAnsi="GHEA Grapalat"/>
        </w:rPr>
        <w:t>,</w:t>
      </w:r>
    </w:p>
    <w:p w14:paraId="2C59722F" w14:textId="77777777" w:rsidR="00510159" w:rsidRPr="00510159" w:rsidRDefault="00510159" w:rsidP="005101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w:t>
      </w:r>
      <w:r w:rsidRPr="00510159">
        <w:rPr>
          <w:rFonts w:ascii="GHEA Grapalat" w:hAnsi="GHEA Grapalat" w:hint="eastAsia"/>
        </w:rPr>
        <w:t>банковской</w:t>
      </w:r>
      <w:r w:rsidRPr="00510159">
        <w:rPr>
          <w:rFonts w:ascii="GHEA Grapalat" w:hAnsi="GHEA Grapalat"/>
        </w:rPr>
        <w:t xml:space="preserve"> </w:t>
      </w:r>
      <w:r w:rsidRPr="00510159">
        <w:rPr>
          <w:rFonts w:ascii="GHEA Grapalat" w:hAnsi="GHEA Grapalat" w:hint="eastAsia"/>
        </w:rPr>
        <w:t>гарантии</w:t>
      </w:r>
      <w:r w:rsidRPr="00510159">
        <w:rPr>
          <w:rFonts w:ascii="GHEA Grapalat" w:hAnsi="GHEA Grapalat"/>
        </w:rPr>
        <w:t xml:space="preserve">- </w:t>
      </w:r>
      <w:r w:rsidRPr="00510159">
        <w:rPr>
          <w:rFonts w:ascii="GHEA Grapalat" w:hAnsi="GHEA Grapalat" w:hint="eastAsia"/>
        </w:rPr>
        <w:t>банк</w:t>
      </w:r>
      <w:r w:rsidRPr="00510159">
        <w:rPr>
          <w:rFonts w:ascii="GHEA Grapalat" w:hAnsi="GHEA Grapalat"/>
        </w:rPr>
        <w:t xml:space="preserve">, </w:t>
      </w:r>
      <w:r w:rsidRPr="00510159">
        <w:rPr>
          <w:rFonts w:ascii="GHEA Grapalat" w:hAnsi="GHEA Grapalat" w:hint="eastAsia"/>
        </w:rPr>
        <w:t>выдавший</w:t>
      </w:r>
      <w:r w:rsidRPr="00510159">
        <w:rPr>
          <w:rFonts w:ascii="GHEA Grapalat" w:hAnsi="GHEA Grapalat"/>
        </w:rPr>
        <w:t xml:space="preserve"> </w:t>
      </w:r>
      <w:r w:rsidRPr="00510159">
        <w:rPr>
          <w:rFonts w:ascii="GHEA Grapalat" w:hAnsi="GHEA Grapalat" w:hint="eastAsia"/>
        </w:rPr>
        <w:t>гарантию</w:t>
      </w:r>
      <w:r w:rsidRPr="00510159">
        <w:rPr>
          <w:rFonts w:ascii="GHEA Grapalat" w:hAnsi="GHEA Grapalat"/>
        </w:rPr>
        <w:t>;</w:t>
      </w:r>
    </w:p>
    <w:p w14:paraId="7E7E4ADD" w14:textId="77777777" w:rsidR="00510159" w:rsidRPr="00510159" w:rsidRDefault="00510159" w:rsidP="005101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соглашения о неустойке - </w:t>
      </w:r>
      <w:r w:rsidRPr="00510159">
        <w:rPr>
          <w:rFonts w:ascii="GHEA Grapalat" w:hAnsi="GHEA Grapalat" w:hint="eastAsia"/>
        </w:rPr>
        <w:t>представивше</w:t>
      </w:r>
      <w:r w:rsidRPr="00510159">
        <w:rPr>
          <w:rFonts w:ascii="GHEA Grapalat" w:hAnsi="GHEA Grapalat"/>
        </w:rPr>
        <w:t>го его участника.</w:t>
      </w:r>
    </w:p>
    <w:p w14:paraId="3A184502" w14:textId="77777777"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tab/>
      </w:r>
    </w:p>
    <w:p w14:paraId="501C3218"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64BAB0C9"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lastRenderedPageBreak/>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B46D58">
      <w:pPr>
        <w:widowControl w:val="0"/>
        <w:spacing w:after="160"/>
        <w:ind w:firstLine="567"/>
        <w:jc w:val="both"/>
        <w:rPr>
          <w:rFonts w:ascii="GHEA Grapalat" w:hAnsi="GHEA Grapalat"/>
        </w:rPr>
      </w:pP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w:t>
      </w:r>
      <w:r w:rsidRPr="00420747">
        <w:rPr>
          <w:rFonts w:ascii="GHEA Grapalat" w:hAnsi="GHEA Grapalat"/>
        </w:rPr>
        <w:lastRenderedPageBreak/>
        <w:t>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B46D58">
      <w:pPr>
        <w:widowControl w:val="0"/>
        <w:spacing w:after="160"/>
        <w:jc w:val="center"/>
        <w:rPr>
          <w:rFonts w:ascii="GHEA Grapalat" w:hAnsi="GHEA Grapalat"/>
          <w:b/>
        </w:rPr>
      </w:pPr>
    </w:p>
    <w:p w14:paraId="50EBE642" w14:textId="0D16F383"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4892">
        <w:rPr>
          <w:rFonts w:ascii="GHEA Grapalat" w:hAnsi="GHEA Grapalat"/>
          <w:b/>
        </w:rPr>
        <w:t>ЗАПРОСА КОТИРОВОК</w:t>
      </w:r>
    </w:p>
    <w:p w14:paraId="04ED5BDB" w14:textId="77777777" w:rsidR="00096865" w:rsidRPr="009044F1" w:rsidRDefault="00096865" w:rsidP="00B46D58">
      <w:pPr>
        <w:widowControl w:val="0"/>
        <w:spacing w:after="160"/>
        <w:jc w:val="center"/>
        <w:rPr>
          <w:rFonts w:ascii="GHEA Grapalat" w:hAnsi="GHEA Grapalat"/>
        </w:rPr>
      </w:pP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lastRenderedPageBreak/>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33AA941C" w14:textId="54FCB03D" w:rsidR="003D6519" w:rsidRPr="003D6519" w:rsidRDefault="002C4DBF" w:rsidP="003D6519">
      <w:pPr>
        <w:widowControl w:val="0"/>
        <w:tabs>
          <w:tab w:val="left" w:pos="1134"/>
        </w:tabs>
        <w:spacing w:after="160"/>
        <w:ind w:firstLine="567"/>
        <w:jc w:val="both"/>
        <w:rPr>
          <w:rFonts w:ascii="GHEA Grapalat" w:hAnsi="GHEA Grapalat"/>
          <w:sz w:val="20"/>
          <w:szCs w:val="20"/>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3D6519" w:rsidRPr="003D6519">
        <w:rPr>
          <w:rFonts w:ascii="GHEA Grapalat" w:hAnsi="GHEA Grapalat"/>
          <w:sz w:val="20"/>
          <w:szCs w:val="20"/>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 </w:t>
      </w:r>
      <w:r w:rsidR="003D6519" w:rsidRPr="003D6519">
        <w:rPr>
          <w:rStyle w:val="FootnoteReference"/>
          <w:rFonts w:ascii="GHEA Grapalat" w:hAnsi="GHEA Grapalat"/>
          <w:sz w:val="20"/>
          <w:szCs w:val="20"/>
        </w:rPr>
        <w:footnoteReference w:customMarkFollows="1" w:id="14"/>
        <w:t>17</w:t>
      </w:r>
    </w:p>
    <w:p w14:paraId="06C4FD22" w14:textId="3200B7F6" w:rsidR="002C4DBF" w:rsidRPr="009044F1" w:rsidRDefault="002C4DBF" w:rsidP="003D6519">
      <w:pPr>
        <w:widowControl w:val="0"/>
        <w:tabs>
          <w:tab w:val="left" w:pos="1134"/>
        </w:tabs>
        <w:spacing w:after="160"/>
        <w:ind w:firstLine="567"/>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3A273F6"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736E12B" w14:textId="77777777" w:rsidR="006C0E3B" w:rsidRPr="0025429F" w:rsidRDefault="006C0E3B" w:rsidP="006C0E3B">
      <w:pPr>
        <w:pStyle w:val="norm"/>
        <w:widowControl w:val="0"/>
        <w:tabs>
          <w:tab w:val="left" w:pos="1134"/>
        </w:tabs>
        <w:spacing w:after="160" w:line="240" w:lineRule="auto"/>
        <w:ind w:firstLine="567"/>
        <w:contextualSpacing/>
        <w:rPr>
          <w:rFonts w:ascii="GHEA Grapalat" w:hAnsi="GHEA Grapalat"/>
          <w:color w:val="FF0000"/>
          <w:sz w:val="24"/>
          <w:szCs w:val="24"/>
        </w:rPr>
      </w:pPr>
      <w:r w:rsidRPr="0025429F">
        <w:rPr>
          <w:rFonts w:ascii="GHEA Grapalat" w:hAnsi="GHEA Grapalat"/>
          <w:color w:val="FF0000"/>
          <w:sz w:val="24"/>
          <w:szCs w:val="24"/>
        </w:rPr>
        <w:t>2.6 При закупке строительных работ:</w:t>
      </w:r>
    </w:p>
    <w:p w14:paraId="3F690BAF" w14:textId="77777777" w:rsidR="006C0E3B" w:rsidRPr="00E62582" w:rsidRDefault="006C0E3B" w:rsidP="006C0E3B">
      <w:pPr>
        <w:pStyle w:val="HTMLPreformatted"/>
        <w:shd w:val="clear" w:color="auto" w:fill="F8F9FA"/>
        <w:contextualSpacing/>
        <w:jc w:val="both"/>
        <w:rPr>
          <w:rFonts w:ascii="GHEA Grapalat" w:hAnsi="GHEA Grapalat"/>
          <w:color w:val="FF0000"/>
          <w:sz w:val="24"/>
          <w:szCs w:val="24"/>
          <w:lang w:val="ru-RU"/>
        </w:rPr>
      </w:pPr>
      <w:r w:rsidRPr="00E62582">
        <w:rPr>
          <w:rFonts w:ascii="GHEA Grapalat" w:hAnsi="GHEA Grapalat"/>
          <w:color w:val="FF0000"/>
          <w:lang w:val="ru-RU"/>
        </w:rPr>
        <w:t>-</w:t>
      </w:r>
      <w:r w:rsidRPr="00E62582">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w:t>
      </w:r>
      <w:r w:rsidRPr="00E62582">
        <w:rPr>
          <w:rFonts w:ascii="GHEA Grapalat" w:hAnsi="GHEA Grapalat" w:cs="Times New Roman"/>
          <w:color w:val="FF0000"/>
          <w:sz w:val="24"/>
          <w:szCs w:val="24"/>
          <w:lang w:val="ru-RU" w:eastAsia="ru-RU" w:bidi="ru-RU"/>
        </w:rPr>
        <w:lastRenderedPageBreak/>
        <w:t>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утверждается отдельным приложением к заключаемому договору.</w:t>
      </w:r>
      <w:r w:rsidRPr="00E62582">
        <w:rPr>
          <w:rStyle w:val="FootnoteReference"/>
          <w:rFonts w:ascii="GHEA Grapalat" w:hAnsi="GHEA Grapalat"/>
          <w:color w:val="FF0000"/>
          <w:sz w:val="24"/>
          <w:szCs w:val="24"/>
          <w:lang w:val="ru-RU"/>
        </w:rPr>
        <w:footnoteReference w:customMarkFollows="1" w:id="15"/>
        <w:t>18</w:t>
      </w:r>
      <w:r w:rsidRPr="00E62582">
        <w:rPr>
          <w:rFonts w:ascii="GHEA Grapalat" w:hAnsi="GHEA Grapalat"/>
          <w:color w:val="FF0000"/>
          <w:sz w:val="24"/>
          <w:szCs w:val="24"/>
          <w:lang w:val="ru-RU"/>
        </w:rPr>
        <w:t xml:space="preserve"> </w:t>
      </w:r>
    </w:p>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5749E010"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F1514">
        <w:rPr>
          <w:rFonts w:ascii="GHEA Grapalat" w:hAnsi="GHEA Grapalat"/>
          <w:b/>
          <w:sz w:val="24"/>
          <w:szCs w:val="24"/>
        </w:rPr>
        <w:t>GHAShDzB-</w:t>
      </w:r>
      <w:r w:rsidR="002728D5">
        <w:rPr>
          <w:rFonts w:ascii="GHEA Grapalat" w:hAnsi="GHEA Grapalat"/>
          <w:b/>
          <w:sz w:val="24"/>
          <w:szCs w:val="24"/>
        </w:rPr>
        <w:t>26/44</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65CC8273"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F1514">
        <w:rPr>
          <w:rFonts w:ascii="GHEA Grapalat" w:hAnsi="GHEA Grapalat"/>
        </w:rPr>
        <w:t>GHAShDzB-</w:t>
      </w:r>
      <w:r w:rsidR="002728D5">
        <w:rPr>
          <w:rFonts w:ascii="GHEA Grapalat" w:hAnsi="GHEA Grapalat"/>
        </w:rPr>
        <w:t>26/44</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0" w:author="Vardan" w:date="2022-10-29T19:53:00Z"/>
          <w:rFonts w:ascii="GHEA Grapalat" w:hAnsi="GHEA Grapalat"/>
          <w:i/>
          <w:sz w:val="16"/>
          <w:highlight w:val="cyan"/>
          <w:vertAlign w:val="superscript"/>
          <w:lang w:val="es-ES"/>
        </w:rPr>
      </w:pPr>
    </w:p>
    <w:p w14:paraId="0781701B" w14:textId="58E396B5" w:rsidR="00C65D59" w:rsidRPr="00800B26" w:rsidRDefault="00C65D59" w:rsidP="00C65D59">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A34892">
        <w:rPr>
          <w:rFonts w:ascii="GHEA Grapalat" w:hAnsi="GHEA Grapalat"/>
        </w:rPr>
        <w:t>запроса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F1514">
        <w:rPr>
          <w:rFonts w:ascii="GHEA Grapalat" w:hAnsi="GHEA Grapalat"/>
        </w:rPr>
        <w:t>GHAShDzB-</w:t>
      </w:r>
      <w:r w:rsidR="002728D5">
        <w:rPr>
          <w:rFonts w:ascii="GHEA Grapalat" w:hAnsi="GHEA Grapalat"/>
        </w:rPr>
        <w:t>26/44</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5FBE6A1"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F1514">
        <w:rPr>
          <w:rFonts w:ascii="GHEA Grapalat" w:hAnsi="GHEA Grapalat"/>
        </w:rPr>
        <w:t>GHAShDzB-</w:t>
      </w:r>
      <w:r w:rsidR="002728D5">
        <w:rPr>
          <w:rFonts w:ascii="GHEA Grapalat" w:hAnsi="GHEA Grapalat"/>
        </w:rPr>
        <w:t>26/44</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2A3C1B7B"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A34892">
        <w:rPr>
          <w:rFonts w:ascii="GHEA Grapalat" w:hAnsi="GHEA Grapalat"/>
        </w:rPr>
        <w:t>запроса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B46D58">
      <w:pPr>
        <w:jc w:val="both"/>
        <w:rPr>
          <w:rFonts w:ascii="GHEA Grapalat" w:hAnsi="GHEA Grapalat"/>
        </w:rPr>
      </w:pPr>
    </w:p>
    <w:p w14:paraId="3C3FD82F" w14:textId="77777777"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7855496E" w14:textId="77777777" w:rsidR="00E333E5" w:rsidRPr="000858EB" w:rsidRDefault="00E333E5" w:rsidP="002B05FA">
      <w:pPr>
        <w:ind w:firstLine="708"/>
        <w:jc w:val="both"/>
        <w:rPr>
          <w:rFonts w:ascii="GHEA Grapalat" w:hAnsi="GHEA Grapalat"/>
        </w:rPr>
      </w:pPr>
    </w:p>
    <w:p w14:paraId="7AEEF04D" w14:textId="77777777" w:rsidR="00F855BB" w:rsidRDefault="00F855BB" w:rsidP="00B46D58">
      <w:pPr>
        <w:tabs>
          <w:tab w:val="left" w:pos="7371"/>
        </w:tabs>
        <w:spacing w:after="160"/>
        <w:ind w:left="3544" w:firstLine="3"/>
        <w:jc w:val="both"/>
        <w:rPr>
          <w:rFonts w:ascii="GHEA Grapalat" w:hAnsi="GHEA Grapalat"/>
          <w:sz w:val="16"/>
          <w:lang w:val="hy-AM"/>
        </w:rPr>
      </w:pPr>
    </w:p>
    <w:p w14:paraId="3B85B72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13D12745" w14:textId="77777777" w:rsidR="006B3E56" w:rsidRPr="00D3436F" w:rsidRDefault="006B3E56" w:rsidP="00B46D58">
      <w:pPr>
        <w:tabs>
          <w:tab w:val="left" w:pos="7371"/>
        </w:tabs>
        <w:spacing w:after="160"/>
        <w:ind w:left="3544" w:firstLine="3"/>
        <w:jc w:val="both"/>
        <w:rPr>
          <w:rFonts w:ascii="GHEA Grapalat" w:hAnsi="GHEA Grapalat"/>
          <w:sz w:val="16"/>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B46D58">
      <w:pPr>
        <w:rPr>
          <w:rFonts w:ascii="GHEA Grapalat" w:hAnsi="GHEA Grapalat"/>
          <w:b/>
        </w:rPr>
      </w:pPr>
      <w:r>
        <w:rPr>
          <w:rFonts w:ascii="GHEA Grapalat" w:hAnsi="GHEA Grapalat"/>
          <w:b/>
        </w:rPr>
        <w:br w:type="page"/>
      </w:r>
    </w:p>
    <w:p w14:paraId="4B93AAEE" w14:textId="10C84BAF" w:rsidR="00D043C1" w:rsidRDefault="00D043C1" w:rsidP="00D043C1">
      <w:pPr>
        <w:rPr>
          <w:rFonts w:ascii="GHEA Grapalat" w:hAnsi="GHEA Grapalat"/>
        </w:rPr>
      </w:pPr>
    </w:p>
    <w:p w14:paraId="7B1153DC" w14:textId="77777777" w:rsidR="00F33976" w:rsidRDefault="00F33976" w:rsidP="00F33976">
      <w:pPr>
        <w:jc w:val="right"/>
        <w:rPr>
          <w:rFonts w:ascii="GHEA Grapalat" w:hAnsi="GHEA Grapalat"/>
          <w:b/>
        </w:rPr>
      </w:pPr>
      <w:r>
        <w:rPr>
          <w:rFonts w:ascii="GHEA Grapalat" w:hAnsi="GHEA Grapalat"/>
          <w:b/>
        </w:rPr>
        <w:t xml:space="preserve">Приложение 1.3** </w:t>
      </w:r>
    </w:p>
    <w:p w14:paraId="62CB123C" w14:textId="46659756"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A34892">
        <w:rPr>
          <w:rFonts w:ascii="GHEA Grapalat" w:hAnsi="GHEA Grapalat"/>
          <w:b/>
        </w:rPr>
        <w:t>запроса котировок</w:t>
      </w:r>
    </w:p>
    <w:p w14:paraId="2387769E" w14:textId="56B8F889"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F1514">
        <w:rPr>
          <w:rFonts w:ascii="GHEA Grapalat" w:hAnsi="GHEA Grapalat"/>
          <w:b/>
          <w:i w:val="0"/>
          <w:sz w:val="24"/>
          <w:szCs w:val="24"/>
        </w:rPr>
        <w:t>GHAShDzB-</w:t>
      </w:r>
      <w:r w:rsidR="002728D5">
        <w:rPr>
          <w:rFonts w:ascii="GHEA Grapalat" w:hAnsi="GHEA Grapalat"/>
          <w:b/>
          <w:i w:val="0"/>
          <w:sz w:val="24"/>
          <w:szCs w:val="24"/>
        </w:rPr>
        <w:t>26/44</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92E73">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w:t>
      </w:r>
      <w:r w:rsidRPr="00092E73">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w:t>
      </w:r>
      <w:r w:rsidRPr="00092E73">
        <w:rPr>
          <w:rFonts w:ascii="GHEA Grapalat" w:hAnsi="GHEA Grapalat"/>
        </w:rPr>
        <w:lastRenderedPageBreak/>
        <w:t>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E26757E"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2728D5">
        <w:rPr>
          <w:rFonts w:ascii="GHEA Grapalat" w:hAnsi="GHEA Grapalat"/>
          <w:b/>
          <w:sz w:val="24"/>
          <w:szCs w:val="24"/>
        </w:rPr>
        <w:t>26/44</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25BB5353"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A34892">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F1514">
        <w:rPr>
          <w:rFonts w:ascii="GHEA Grapalat" w:hAnsi="GHEA Grapalat"/>
          <w:spacing w:val="-6"/>
        </w:rPr>
        <w:t>GHAShDzB-</w:t>
      </w:r>
      <w:r w:rsidR="002728D5">
        <w:rPr>
          <w:rFonts w:ascii="GHEA Grapalat" w:hAnsi="GHEA Grapalat"/>
          <w:spacing w:val="-6"/>
        </w:rPr>
        <w:t>26/44</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4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154"/>
        <w:gridCol w:w="1843"/>
        <w:gridCol w:w="1617"/>
        <w:gridCol w:w="1448"/>
      </w:tblGrid>
      <w:tr w:rsidR="00202EB4" w:rsidRPr="005744FC" w14:paraId="4A751DC8" w14:textId="77777777" w:rsidTr="00523EC4">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5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523EC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15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F2C05" w:rsidRPr="005744FC" w14:paraId="58605C46" w14:textId="77777777" w:rsidTr="00523EC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F2C05" w:rsidRPr="005744FC" w:rsidRDefault="006F2C05" w:rsidP="006F2C05">
            <w:pPr>
              <w:widowControl w:val="0"/>
              <w:jc w:val="center"/>
              <w:rPr>
                <w:rFonts w:ascii="GHEA Grapalat" w:hAnsi="GHEA Grapalat"/>
                <w:b/>
                <w:bCs/>
                <w:sz w:val="20"/>
                <w:szCs w:val="20"/>
              </w:rPr>
            </w:pPr>
            <w:r w:rsidRPr="005744FC">
              <w:rPr>
                <w:rFonts w:ascii="GHEA Grapalat" w:hAnsi="GHEA Grapalat"/>
                <w:b/>
                <w:sz w:val="20"/>
                <w:szCs w:val="20"/>
              </w:rPr>
              <w:t>1</w:t>
            </w:r>
          </w:p>
        </w:tc>
        <w:tc>
          <w:tcPr>
            <w:tcW w:w="2154" w:type="dxa"/>
            <w:tcBorders>
              <w:top w:val="single" w:sz="4" w:space="0" w:color="auto"/>
              <w:left w:val="single" w:sz="4" w:space="0" w:color="auto"/>
              <w:bottom w:val="single" w:sz="4" w:space="0" w:color="auto"/>
              <w:right w:val="single" w:sz="4" w:space="0" w:color="auto"/>
            </w:tcBorders>
            <w:vAlign w:val="center"/>
          </w:tcPr>
          <w:p w14:paraId="0E60BC36" w14:textId="6686A702" w:rsidR="006F2C05" w:rsidRPr="006202D4" w:rsidRDefault="00BA597A" w:rsidP="006F2C05">
            <w:pPr>
              <w:widowControl w:val="0"/>
              <w:rPr>
                <w:rFonts w:ascii="GHEA Grapalat" w:hAnsi="GHEA Grapalat"/>
                <w:sz w:val="18"/>
                <w:szCs w:val="18"/>
              </w:rPr>
            </w:pPr>
            <w:r>
              <w:rPr>
                <w:rFonts w:ascii="GHEA Grapalat" w:hAnsi="GHEA Grapalat" w:cs="Calibri"/>
                <w:color w:val="000000"/>
                <w:sz w:val="20"/>
                <w:szCs w:val="20"/>
                <w:lang w:val="hy-AM"/>
              </w:rPr>
              <w:t>Ремонтные и профилактические работы асфальтобетонного покрытия улиц и дворов Аванского административного района города Еревана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F2C05" w:rsidRPr="005744FC" w:rsidRDefault="006F2C05" w:rsidP="006F2C0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F2C05" w:rsidRPr="005744FC" w:rsidRDefault="006F2C05" w:rsidP="006F2C0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F2C05" w:rsidRPr="005744FC" w:rsidRDefault="006F2C05" w:rsidP="006F2C05">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7FB3A67" w14:textId="77777777" w:rsidR="00B217BB" w:rsidRDefault="00B217BB" w:rsidP="00B46D58">
      <w:pPr>
        <w:rPr>
          <w:rFonts w:ascii="GHEA Grapalat" w:hAnsi="GHEA Grapalat"/>
          <w:b/>
        </w:rPr>
      </w:pPr>
      <w:r>
        <w:rPr>
          <w:rFonts w:ascii="GHEA Grapalat" w:hAnsi="GHEA Grapalat"/>
          <w:b/>
        </w:rPr>
        <w:br w:type="page"/>
      </w:r>
    </w:p>
    <w:p w14:paraId="63E92CB4" w14:textId="7D01F2CB" w:rsidR="00C715FB" w:rsidRDefault="00C715FB" w:rsidP="00C715FB">
      <w:pPr>
        <w:widowControl w:val="0"/>
        <w:spacing w:after="160"/>
        <w:ind w:firstLine="567"/>
        <w:jc w:val="center"/>
        <w:rPr>
          <w:rFonts w:ascii="GHEA Grapalat" w:hAnsi="GHEA Grapalat" w:cs="Sylfaen"/>
          <w:b/>
          <w:bCs/>
          <w:sz w:val="28"/>
          <w:szCs w:val="18"/>
          <w:lang w:val="hy-AM"/>
        </w:rPr>
      </w:pPr>
    </w:p>
    <w:p w14:paraId="4BFC42D4" w14:textId="382E5114"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088EABC2"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2728D5">
        <w:rPr>
          <w:rFonts w:ascii="GHEA Grapalat" w:hAnsi="GHEA Grapalat"/>
          <w:b/>
          <w:sz w:val="24"/>
          <w:szCs w:val="24"/>
        </w:rPr>
        <w:t>26/44</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E5A91">
      <w:pPr>
        <w:widowControl w:val="0"/>
        <w:spacing w:after="160"/>
        <w:ind w:left="567" w:right="565"/>
        <w:jc w:val="center"/>
        <w:rPr>
          <w:rFonts w:ascii="GHEA Grapalat" w:hAnsi="GHEA Grapalat"/>
          <w:b/>
        </w:rPr>
      </w:pPr>
    </w:p>
    <w:p w14:paraId="1FA3B59C"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480C8A5E" w:rsidR="00BF7253" w:rsidRPr="00D24CB5"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AD471E" w:rsidRPr="00CE4E4D">
        <w:rPr>
          <w:rFonts w:ascii="GHEA Grapalat" w:hAnsi="GHEA Grapalat"/>
          <w:i/>
          <w:sz w:val="20"/>
          <w:szCs w:val="20"/>
        </w:rPr>
        <w:t>девяносто</w:t>
      </w:r>
      <w:r w:rsidR="00AD471E" w:rsidRPr="00B138F3">
        <w:rPr>
          <w:rFonts w:ascii="GHEA Grapalat" w:eastAsiaTheme="minorHAnsi" w:hAnsi="GHEA Grapalat" w:cstheme="minorBidi"/>
        </w:rPr>
        <w:t xml:space="preserve"> </w:t>
      </w:r>
      <w:r w:rsidR="00AD471E" w:rsidRPr="00AD471E">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w:t>
      </w:r>
      <w:r w:rsidR="004E67A9" w:rsidRPr="00B8432E">
        <w:rPr>
          <w:rFonts w:ascii="GHEA Grapalat" w:eastAsiaTheme="minorHAnsi" w:hAnsi="GHEA Grapalat" w:cstheme="minorBidi"/>
        </w:rPr>
        <w:lastRenderedPageBreak/>
        <w:t>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88334BD" w14:textId="77777777" w:rsidR="00260163" w:rsidRPr="00B138F3" w:rsidRDefault="00260163" w:rsidP="00B46D58">
      <w:pPr>
        <w:widowControl w:val="0"/>
        <w:spacing w:after="160"/>
        <w:ind w:left="567" w:right="565"/>
        <w:jc w:val="center"/>
        <w:rPr>
          <w:rFonts w:ascii="GHEA Grapalat" w:hAnsi="GHEA Grapalat"/>
          <w:b/>
        </w:rPr>
      </w:pPr>
    </w:p>
    <w:p w14:paraId="5C8B3031" w14:textId="77777777" w:rsidR="00CF2692" w:rsidRPr="00B138F3" w:rsidRDefault="00CF2692" w:rsidP="00B46D58">
      <w:pPr>
        <w:widowControl w:val="0"/>
        <w:spacing w:after="160"/>
        <w:ind w:left="567" w:right="565"/>
        <w:jc w:val="center"/>
        <w:rPr>
          <w:rFonts w:ascii="GHEA Grapalat" w:hAnsi="GHEA Grapalat"/>
          <w:b/>
        </w:rPr>
      </w:pPr>
    </w:p>
    <w:p w14:paraId="62C4B99D" w14:textId="77777777" w:rsidR="00CF2692" w:rsidRPr="00B138F3" w:rsidRDefault="00CF2692" w:rsidP="00B46D58">
      <w:pPr>
        <w:widowControl w:val="0"/>
        <w:spacing w:after="160"/>
        <w:ind w:left="567" w:right="565"/>
        <w:jc w:val="center"/>
        <w:rPr>
          <w:rFonts w:ascii="GHEA Grapalat" w:hAnsi="GHEA Grapalat"/>
          <w:b/>
        </w:rPr>
      </w:pPr>
    </w:p>
    <w:p w14:paraId="3011B8DE" w14:textId="77777777" w:rsidR="00CF2692" w:rsidRPr="00B138F3" w:rsidRDefault="00CF2692" w:rsidP="00B46D58">
      <w:pPr>
        <w:widowControl w:val="0"/>
        <w:spacing w:after="160"/>
        <w:ind w:left="567" w:right="565"/>
        <w:jc w:val="center"/>
        <w:rPr>
          <w:rFonts w:ascii="GHEA Grapalat" w:hAnsi="GHEA Grapalat"/>
          <w:b/>
        </w:rPr>
      </w:pPr>
    </w:p>
    <w:p w14:paraId="34D24BF5" w14:textId="77777777" w:rsidR="00340466" w:rsidRDefault="00340466" w:rsidP="001005B0">
      <w:pPr>
        <w:widowControl w:val="0"/>
        <w:spacing w:after="160"/>
        <w:ind w:firstLine="567"/>
        <w:jc w:val="right"/>
        <w:rPr>
          <w:rFonts w:ascii="GHEA Grapalat" w:hAnsi="GHEA Grapalat"/>
          <w:b/>
        </w:rPr>
      </w:pPr>
    </w:p>
    <w:p w14:paraId="07DC39B4" w14:textId="77777777" w:rsidR="00340466" w:rsidRDefault="00340466" w:rsidP="001005B0">
      <w:pPr>
        <w:widowControl w:val="0"/>
        <w:spacing w:after="160"/>
        <w:ind w:firstLine="567"/>
        <w:jc w:val="right"/>
        <w:rPr>
          <w:rFonts w:ascii="GHEA Grapalat" w:hAnsi="GHEA Grapalat"/>
          <w:b/>
        </w:rPr>
      </w:pPr>
    </w:p>
    <w:p w14:paraId="25F5009E" w14:textId="77777777" w:rsidR="00340466" w:rsidRDefault="00340466" w:rsidP="001005B0">
      <w:pPr>
        <w:widowControl w:val="0"/>
        <w:spacing w:after="160"/>
        <w:ind w:firstLine="567"/>
        <w:jc w:val="right"/>
        <w:rPr>
          <w:rFonts w:ascii="GHEA Grapalat" w:hAnsi="GHEA Grapalat"/>
          <w:b/>
        </w:rPr>
      </w:pPr>
    </w:p>
    <w:p w14:paraId="5FE0619A" w14:textId="269E677D" w:rsidR="001005B0" w:rsidRPr="00C715FB" w:rsidRDefault="007B3F5F" w:rsidP="001005B0">
      <w:pPr>
        <w:widowControl w:val="0"/>
        <w:spacing w:after="160"/>
        <w:ind w:firstLine="567"/>
        <w:jc w:val="right"/>
        <w:rPr>
          <w:rFonts w:ascii="GHEA Grapalat" w:hAnsi="GHEA Grapalat"/>
          <w:b/>
        </w:rPr>
      </w:pPr>
      <w:r w:rsidRPr="00C715FB">
        <w:rPr>
          <w:rFonts w:ascii="GHEA Grapalat" w:hAnsi="GHEA Grapalat"/>
          <w:b/>
        </w:rPr>
        <w:lastRenderedPageBreak/>
        <w:t>Приложение № 4</w:t>
      </w:r>
    </w:p>
    <w:p w14:paraId="3E0D4AB5" w14:textId="4DE7D5ED" w:rsidR="007B3F5F" w:rsidRPr="00C715FB" w:rsidRDefault="007B3F5F" w:rsidP="001005B0">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A34892">
        <w:rPr>
          <w:rFonts w:ascii="GHEA Grapalat" w:hAnsi="GHEA Grapalat"/>
          <w:b/>
        </w:rPr>
        <w:t>запроса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F1514">
        <w:rPr>
          <w:rFonts w:ascii="GHEA Grapalat" w:hAnsi="GHEA Grapalat"/>
          <w:b/>
        </w:rPr>
        <w:t>GHAShDzB-</w:t>
      </w:r>
      <w:r w:rsidR="002728D5">
        <w:rPr>
          <w:rFonts w:ascii="GHEA Grapalat" w:hAnsi="GHEA Grapalat"/>
          <w:b/>
        </w:rPr>
        <w:t>26/44</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16001A">
      <w:pPr>
        <w:pStyle w:val="BodyTextIndent3"/>
        <w:widowControl w:val="0"/>
        <w:spacing w:after="160" w:line="240" w:lineRule="auto"/>
        <w:jc w:val="center"/>
        <w:rPr>
          <w:rFonts w:ascii="GHEA Grapalat" w:hAnsi="GHEA Grapalat"/>
          <w:sz w:val="24"/>
          <w:szCs w:val="24"/>
        </w:rPr>
      </w:pPr>
    </w:p>
    <w:p w14:paraId="24573769" w14:textId="77777777" w:rsidR="0016001A" w:rsidRPr="00C715FB" w:rsidRDefault="0016001A" w:rsidP="0016001A">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7B3F5F">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p>
    <w:p w14:paraId="180DE8B7"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406DC2">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F6EB4">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7B3F5F">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7B3F5F">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B46D58">
      <w:pPr>
        <w:widowControl w:val="0"/>
        <w:spacing w:after="160"/>
        <w:ind w:left="567" w:right="565"/>
        <w:jc w:val="center"/>
        <w:rPr>
          <w:rFonts w:ascii="GHEA Grapalat" w:hAnsi="GHEA Grapalat"/>
          <w:b/>
        </w:rPr>
      </w:pPr>
    </w:p>
    <w:p w14:paraId="7AA9742F" w14:textId="77777777" w:rsidR="00CF2692" w:rsidRPr="00C715FB" w:rsidRDefault="00CF2692" w:rsidP="00B46D58">
      <w:pPr>
        <w:widowControl w:val="0"/>
        <w:spacing w:after="160"/>
        <w:ind w:left="567" w:right="565"/>
        <w:jc w:val="center"/>
        <w:rPr>
          <w:rFonts w:ascii="GHEA Grapalat" w:hAnsi="GHEA Grapalat"/>
          <w:b/>
        </w:rPr>
      </w:pPr>
    </w:p>
    <w:p w14:paraId="51DB381E" w14:textId="77777777" w:rsidR="007B3F5F" w:rsidRPr="00C715FB" w:rsidRDefault="007B3F5F" w:rsidP="00B46D58">
      <w:pPr>
        <w:widowControl w:val="0"/>
        <w:spacing w:after="160"/>
        <w:ind w:left="567" w:right="565"/>
        <w:jc w:val="center"/>
        <w:rPr>
          <w:rFonts w:ascii="GHEA Grapalat" w:hAnsi="GHEA Grapalat"/>
          <w:b/>
        </w:rPr>
      </w:pPr>
    </w:p>
    <w:p w14:paraId="6204B947" w14:textId="77777777" w:rsidR="00CF2692" w:rsidRPr="00C715FB" w:rsidRDefault="00CF2692" w:rsidP="00B46D58">
      <w:pPr>
        <w:widowControl w:val="0"/>
        <w:spacing w:after="160"/>
        <w:ind w:left="567" w:right="565"/>
        <w:jc w:val="center"/>
        <w:rPr>
          <w:rFonts w:ascii="GHEA Grapalat" w:hAnsi="GHEA Grapalat"/>
          <w:b/>
        </w:rPr>
      </w:pPr>
    </w:p>
    <w:p w14:paraId="6A44C596" w14:textId="77777777" w:rsidR="001005B0" w:rsidRPr="00C715FB" w:rsidRDefault="001005B0" w:rsidP="00B46D58">
      <w:pPr>
        <w:widowControl w:val="0"/>
        <w:spacing w:after="160"/>
        <w:ind w:left="567" w:right="565"/>
        <w:jc w:val="center"/>
        <w:rPr>
          <w:rFonts w:ascii="GHEA Grapalat" w:hAnsi="GHEA Grapalat"/>
          <w:b/>
        </w:rPr>
      </w:pPr>
    </w:p>
    <w:p w14:paraId="0DB89F54" w14:textId="77777777" w:rsidR="00340466" w:rsidRDefault="00340466" w:rsidP="001F6F04">
      <w:pPr>
        <w:widowControl w:val="0"/>
        <w:spacing w:after="160"/>
        <w:ind w:firstLine="567"/>
        <w:jc w:val="right"/>
        <w:rPr>
          <w:rFonts w:ascii="GHEA Grapalat" w:hAnsi="GHEA Grapalat"/>
          <w:b/>
        </w:rPr>
      </w:pPr>
    </w:p>
    <w:p w14:paraId="27DD4018" w14:textId="43256C4D" w:rsidR="001F6F04" w:rsidRPr="00C715FB" w:rsidRDefault="001F6F04" w:rsidP="001F6F04">
      <w:pPr>
        <w:widowControl w:val="0"/>
        <w:spacing w:after="160"/>
        <w:ind w:firstLine="567"/>
        <w:jc w:val="right"/>
        <w:rPr>
          <w:rFonts w:ascii="GHEA Grapalat" w:hAnsi="GHEA Grapalat"/>
          <w:b/>
        </w:rPr>
      </w:pPr>
      <w:r w:rsidRPr="00C715FB">
        <w:rPr>
          <w:rFonts w:ascii="GHEA Grapalat" w:hAnsi="GHEA Grapalat"/>
          <w:b/>
        </w:rPr>
        <w:lastRenderedPageBreak/>
        <w:t>Приложение № 4.1</w:t>
      </w:r>
    </w:p>
    <w:p w14:paraId="6DF0A18C" w14:textId="65EC44F9" w:rsidR="001F6F04" w:rsidRPr="00C715FB" w:rsidRDefault="001F6F04" w:rsidP="001F6F04">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A34892">
        <w:rPr>
          <w:rFonts w:ascii="GHEA Grapalat" w:hAnsi="GHEA Grapalat"/>
          <w:b/>
        </w:rPr>
        <w:t>запроса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F1514">
        <w:rPr>
          <w:rFonts w:ascii="GHEA Grapalat" w:hAnsi="GHEA Grapalat"/>
          <w:b/>
        </w:rPr>
        <w:t>GHAShDzB-</w:t>
      </w:r>
      <w:r w:rsidR="002728D5">
        <w:rPr>
          <w:rFonts w:ascii="GHEA Grapalat" w:hAnsi="GHEA Grapalat"/>
          <w:b/>
        </w:rPr>
        <w:t>26/44</w:t>
      </w:r>
      <w:r w:rsidRPr="00C715FB">
        <w:rPr>
          <w:rFonts w:ascii="GHEA Grapalat" w:hAnsi="GHEA Grapalat"/>
          <w:b/>
        </w:rPr>
        <w:t>"</w:t>
      </w:r>
      <w:r w:rsidRPr="00C715FB">
        <w:rPr>
          <w:rStyle w:val="FootnoteReference"/>
          <w:rFonts w:ascii="GHEA Grapalat" w:hAnsi="GHEA Grapalat"/>
          <w:b/>
          <w:sz w:val="36"/>
          <w:szCs w:val="36"/>
        </w:rPr>
        <w:footnoteReference w:customMarkFollows="1" w:id="22"/>
        <w:t>*</w:t>
      </w:r>
    </w:p>
    <w:p w14:paraId="437266FA" w14:textId="77777777" w:rsidR="00520508" w:rsidRPr="00C715FB" w:rsidRDefault="00520508" w:rsidP="00520508">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520508">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5205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520508">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520508">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52050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52050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p>
    <w:p w14:paraId="6C520112"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D47545">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183022">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52050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520508">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46593A3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5613D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7D01AA"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6EB5C6EC" w14:textId="2150E39E"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B138F3">
        <w:rPr>
          <w:rFonts w:ascii="GHEA Grapalat" w:hAnsi="GHEA Grapalat" w:cs="Arial"/>
          <w:b/>
          <w:sz w:val="24"/>
          <w:szCs w:val="24"/>
        </w:rPr>
        <w:br/>
      </w:r>
      <w:r w:rsidRPr="00B138F3">
        <w:rPr>
          <w:rFonts w:ascii="GHEA Grapalat" w:hAnsi="GHEA Grapalat"/>
          <w:b/>
          <w:sz w:val="24"/>
          <w:szCs w:val="24"/>
        </w:rPr>
        <w:lastRenderedPageBreak/>
        <w:t>под кодом "</w:t>
      </w:r>
      <w:r w:rsidR="00601797">
        <w:rPr>
          <w:rFonts w:ascii="GHEA Grapalat" w:hAnsi="GHEA Grapalat"/>
          <w:b/>
          <w:sz w:val="24"/>
          <w:szCs w:val="24"/>
        </w:rPr>
        <w:t>EQ-</w:t>
      </w:r>
      <w:r w:rsidR="005F1514">
        <w:rPr>
          <w:rFonts w:ascii="GHEA Grapalat" w:hAnsi="GHEA Grapalat"/>
          <w:b/>
          <w:sz w:val="24"/>
          <w:szCs w:val="24"/>
        </w:rPr>
        <w:t>GHAShDzB-</w:t>
      </w:r>
      <w:r w:rsidR="002728D5">
        <w:rPr>
          <w:rFonts w:ascii="GHEA Grapalat" w:hAnsi="GHEA Grapalat"/>
          <w:b/>
          <w:sz w:val="24"/>
          <w:szCs w:val="24"/>
        </w:rPr>
        <w:t>26/44</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3"/>
        <w:t>*</w:t>
      </w:r>
    </w:p>
    <w:p w14:paraId="4E9D48CA" w14:textId="77777777" w:rsidR="001005B0" w:rsidRPr="00B138F3" w:rsidRDefault="001005B0" w:rsidP="00B46D58">
      <w:pPr>
        <w:widowControl w:val="0"/>
        <w:spacing w:after="160"/>
        <w:ind w:left="567" w:right="565"/>
        <w:jc w:val="center"/>
        <w:rPr>
          <w:rFonts w:ascii="GHEA Grapalat" w:hAnsi="GHEA Grapalat"/>
          <w:b/>
        </w:rPr>
      </w:pPr>
    </w:p>
    <w:p w14:paraId="02FE4D5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B46D58">
      <w:pPr>
        <w:widowControl w:val="0"/>
        <w:spacing w:after="160"/>
        <w:ind w:left="567" w:right="565"/>
        <w:jc w:val="center"/>
        <w:rPr>
          <w:rFonts w:ascii="GHEA Grapalat" w:hAnsi="GHEA Grapalat"/>
          <w:b/>
        </w:rPr>
      </w:pPr>
    </w:p>
    <w:p w14:paraId="7B35EF5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8172D54"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61F855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A214C">
      <w:pPr>
        <w:widowControl w:val="0"/>
        <w:spacing w:after="160"/>
        <w:jc w:val="right"/>
        <w:rPr>
          <w:rFonts w:ascii="GHEA Grapalat" w:hAnsi="GHEA Grapalat"/>
          <w:i/>
        </w:rPr>
      </w:pPr>
    </w:p>
    <w:p w14:paraId="4707B274" w14:textId="77777777" w:rsidR="00D24392" w:rsidRPr="005F2C25" w:rsidRDefault="00D24392" w:rsidP="000E0EEB">
      <w:pPr>
        <w:widowControl w:val="0"/>
        <w:spacing w:after="160"/>
        <w:rPr>
          <w:rFonts w:ascii="GHEA Grapalat" w:hAnsi="GHEA Grapalat"/>
          <w:i/>
        </w:rPr>
      </w:pPr>
    </w:p>
    <w:p w14:paraId="0D55D832" w14:textId="77777777" w:rsidR="00D24392" w:rsidRPr="005F2C25" w:rsidRDefault="00D24392" w:rsidP="000A214C">
      <w:pPr>
        <w:widowControl w:val="0"/>
        <w:spacing w:after="160"/>
        <w:jc w:val="right"/>
        <w:rPr>
          <w:rFonts w:ascii="GHEA Grapalat" w:hAnsi="GHEA Grapalat"/>
          <w:i/>
        </w:rPr>
      </w:pPr>
    </w:p>
    <w:p w14:paraId="6922D68B"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4"/>
        <w:t>26</w:t>
      </w:r>
    </w:p>
    <w:p w14:paraId="788D9252" w14:textId="1CA44831"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744E7F">
        <w:rPr>
          <w:rFonts w:ascii="GHEA Grapalat" w:hAnsi="GHEA Grapalat" w:cs="Sylfaen"/>
          <w:b/>
          <w:sz w:val="24"/>
          <w:szCs w:val="24"/>
        </w:rPr>
        <w:br/>
      </w:r>
      <w:r w:rsidRPr="009F3DC7">
        <w:rPr>
          <w:rFonts w:ascii="GHEA Grapalat" w:hAnsi="GHEA Grapalat"/>
          <w:b/>
          <w:sz w:val="24"/>
          <w:szCs w:val="24"/>
        </w:rPr>
        <w:lastRenderedPageBreak/>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F1514">
        <w:rPr>
          <w:rFonts w:ascii="GHEA Grapalat" w:hAnsi="GHEA Grapalat"/>
          <w:b/>
          <w:sz w:val="24"/>
          <w:szCs w:val="24"/>
        </w:rPr>
        <w:t>GHAShDzB-</w:t>
      </w:r>
      <w:r w:rsidR="002728D5">
        <w:rPr>
          <w:rFonts w:ascii="GHEA Grapalat" w:hAnsi="GHEA Grapalat"/>
          <w:b/>
          <w:sz w:val="24"/>
          <w:szCs w:val="24"/>
        </w:rPr>
        <w:t>26/44</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4D77D10A"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380539">
      <w:pPr>
        <w:widowControl w:val="0"/>
        <w:spacing w:line="276"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80539">
      <w:pPr>
        <w:widowControl w:val="0"/>
        <w:spacing w:line="276" w:lineRule="auto"/>
        <w:ind w:firstLine="567"/>
        <w:jc w:val="both"/>
        <w:rPr>
          <w:rFonts w:ascii="GHEA Grapalat" w:hAnsi="GHEA Grapalat"/>
          <w:b/>
        </w:rPr>
      </w:pPr>
    </w:p>
    <w:p w14:paraId="14988806" w14:textId="77777777" w:rsidR="00BB28C8" w:rsidRPr="009F3DC7" w:rsidRDefault="00BB28C8" w:rsidP="00380539">
      <w:pPr>
        <w:widowControl w:val="0"/>
        <w:spacing w:line="276"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380539">
      <w:pPr>
        <w:spacing w:line="276" w:lineRule="auto"/>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380539">
      <w:pPr>
        <w:widowControl w:val="0"/>
        <w:spacing w:line="276" w:lineRule="auto"/>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380539">
      <w:pPr>
        <w:widowControl w:val="0"/>
        <w:spacing w:line="276"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380539">
      <w:pPr>
        <w:widowControl w:val="0"/>
        <w:spacing w:line="276"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80539">
      <w:pPr>
        <w:widowControl w:val="0"/>
        <w:tabs>
          <w:tab w:val="left" w:pos="1134"/>
        </w:tabs>
        <w:spacing w:line="276"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80539">
      <w:pPr>
        <w:widowControl w:val="0"/>
        <w:spacing w:line="276" w:lineRule="auto"/>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80539">
      <w:pPr>
        <w:widowControl w:val="0"/>
        <w:tabs>
          <w:tab w:val="left" w:pos="1134"/>
        </w:tabs>
        <w:spacing w:line="276"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80539">
      <w:pPr>
        <w:widowControl w:val="0"/>
        <w:tabs>
          <w:tab w:val="left" w:pos="1134"/>
        </w:tabs>
        <w:spacing w:line="276" w:lineRule="auto"/>
        <w:ind w:firstLine="567"/>
        <w:jc w:val="both"/>
        <w:rPr>
          <w:rFonts w:ascii="GHEA Grapalat" w:hAnsi="GHEA Grapalat"/>
        </w:rPr>
      </w:pPr>
    </w:p>
    <w:p w14:paraId="53375B6B" w14:textId="77777777" w:rsidR="00BB28C8" w:rsidRPr="009F3DC7" w:rsidRDefault="00BB28C8" w:rsidP="00380539">
      <w:pPr>
        <w:widowControl w:val="0"/>
        <w:tabs>
          <w:tab w:val="left" w:pos="1276"/>
        </w:tabs>
        <w:spacing w:line="276"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80539">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80539">
      <w:pPr>
        <w:widowControl w:val="0"/>
        <w:tabs>
          <w:tab w:val="left" w:pos="1134"/>
          <w:tab w:val="left" w:pos="1276"/>
        </w:tabs>
        <w:spacing w:line="276" w:lineRule="auto"/>
        <w:ind w:firstLine="567"/>
        <w:jc w:val="both"/>
        <w:rPr>
          <w:rFonts w:ascii="GHEA Grapalat" w:hAnsi="GHEA Grapalat"/>
        </w:rPr>
      </w:pPr>
      <w:r w:rsidRPr="009F3DC7">
        <w:rPr>
          <w:rFonts w:ascii="GHEA Grapalat" w:hAnsi="GHEA Grapalat"/>
        </w:rPr>
        <w:lastRenderedPageBreak/>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80539">
      <w:pPr>
        <w:widowControl w:val="0"/>
        <w:tabs>
          <w:tab w:val="left" w:pos="1276"/>
        </w:tabs>
        <w:spacing w:line="276" w:lineRule="auto"/>
        <w:ind w:firstLine="567"/>
        <w:jc w:val="center"/>
        <w:rPr>
          <w:rFonts w:ascii="GHEA Grapalat" w:hAnsi="GHEA Grapalat"/>
          <w:b/>
          <w:i/>
        </w:rPr>
      </w:pPr>
    </w:p>
    <w:p w14:paraId="6F198BE5" w14:textId="77777777" w:rsidR="00BB28C8" w:rsidRPr="009F3DC7" w:rsidRDefault="00BB28C8" w:rsidP="00380539">
      <w:pPr>
        <w:widowControl w:val="0"/>
        <w:spacing w:line="276"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380539">
      <w:pPr>
        <w:widowControl w:val="0"/>
        <w:tabs>
          <w:tab w:val="left" w:pos="1276"/>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80539">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80539">
      <w:pPr>
        <w:spacing w:line="276" w:lineRule="auto"/>
        <w:rPr>
          <w:rFonts w:ascii="GHEA Grapalat" w:hAnsi="GHEA Grapalat"/>
          <w:b/>
        </w:rPr>
      </w:pPr>
      <w:r>
        <w:rPr>
          <w:rFonts w:ascii="GHEA Grapalat" w:hAnsi="GHEA Grapalat"/>
          <w:b/>
        </w:rPr>
        <w:br w:type="page"/>
      </w:r>
    </w:p>
    <w:p w14:paraId="5DFDE74F" w14:textId="77777777" w:rsidR="00BB28C8" w:rsidRPr="009F3DC7" w:rsidRDefault="00BB28C8" w:rsidP="00380539">
      <w:pPr>
        <w:widowControl w:val="0"/>
        <w:tabs>
          <w:tab w:val="left" w:pos="1134"/>
        </w:tabs>
        <w:spacing w:line="276"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80539">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5F08B876" w:rsidR="00BB28C8"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3691B1F" w14:textId="77777777" w:rsidR="00380539" w:rsidRPr="00380539" w:rsidRDefault="00380539" w:rsidP="00380539">
      <w:pPr>
        <w:widowControl w:val="0"/>
        <w:tabs>
          <w:tab w:val="left" w:pos="1276"/>
        </w:tabs>
        <w:spacing w:line="276" w:lineRule="auto"/>
        <w:ind w:firstLine="567"/>
        <w:jc w:val="both"/>
        <w:rPr>
          <w:rFonts w:ascii="GHEA Grapalat" w:hAnsi="GHEA Grapalat"/>
        </w:rPr>
      </w:pPr>
      <w:r>
        <w:rPr>
          <w:rFonts w:ascii="GHEA Grapalat" w:hAnsi="GHEA Grapalat"/>
        </w:rPr>
        <w:t>3</w:t>
      </w:r>
      <w:r w:rsidRPr="00380539">
        <w:rPr>
          <w:rFonts w:ascii="GHEA Grapalat" w:hAnsi="GHEA Grapalat"/>
        </w:rPr>
        <w:t>.2.5 Предоставить Подрядчику письменное согласие, предусмотренное подпунктом 2 пункта 3.4.3 договора, в течение ....... дней.</w:t>
      </w:r>
    </w:p>
    <w:p w14:paraId="124244F6" w14:textId="77777777" w:rsidR="00380539" w:rsidRPr="00380539" w:rsidRDefault="00380539" w:rsidP="00380539">
      <w:pPr>
        <w:widowControl w:val="0"/>
        <w:tabs>
          <w:tab w:val="left" w:pos="1276"/>
        </w:tabs>
        <w:spacing w:line="276" w:lineRule="auto"/>
        <w:ind w:firstLine="567"/>
        <w:jc w:val="both"/>
        <w:rPr>
          <w:rFonts w:ascii="GHEA Grapalat" w:hAnsi="GHEA Grapalat"/>
        </w:rPr>
      </w:pPr>
      <w:r w:rsidRPr="00380539">
        <w:rPr>
          <w:rFonts w:ascii="GHEA Grapalat" w:hAnsi="GHEA Grapalat"/>
        </w:rPr>
        <w:t xml:space="preserve">       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288877" w14:textId="77777777" w:rsidR="00BB28C8" w:rsidRPr="009F3DC7" w:rsidRDefault="00BB28C8" w:rsidP="00380539">
      <w:pPr>
        <w:widowControl w:val="0"/>
        <w:tabs>
          <w:tab w:val="left" w:pos="1134"/>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80539">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80539">
      <w:pPr>
        <w:widowControl w:val="0"/>
        <w:tabs>
          <w:tab w:val="left" w:pos="1276"/>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80539">
      <w:pPr>
        <w:widowControl w:val="0"/>
        <w:tabs>
          <w:tab w:val="left" w:pos="1276"/>
        </w:tabs>
        <w:spacing w:line="276" w:lineRule="auto"/>
        <w:ind w:firstLine="567"/>
        <w:jc w:val="both"/>
        <w:rPr>
          <w:del w:id="14"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 xml:space="preserve">градостроительной нормативно-технической документацией и </w:t>
      </w:r>
      <w:r w:rsidR="001D4FB3" w:rsidRPr="003D3EB8">
        <w:rPr>
          <w:rFonts w:ascii="GHEA Grapalat" w:hAnsi="GHEA Grapalat"/>
        </w:rPr>
        <w:lastRenderedPageBreak/>
        <w:t>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80539">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37C66EE6" w:rsidR="00BB28C8" w:rsidRPr="009F3DC7" w:rsidRDefault="00BB28C8" w:rsidP="00380539">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дней (как минимум </w:t>
      </w:r>
      <w:r w:rsidR="002F2A4D" w:rsidRPr="00A8206A">
        <w:rPr>
          <w:rFonts w:ascii="GHEA Grapalat" w:hAnsi="GHEA Grapalat"/>
          <w:b/>
          <w:bCs/>
          <w:lang w:val="hy-AM"/>
        </w:rPr>
        <w:t>730</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5"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5"/>
        <w:t>27</w:t>
      </w:r>
      <w:r w:rsidRPr="009F3DC7">
        <w:rPr>
          <w:rFonts w:ascii="GHEA Grapalat" w:hAnsi="GHEA Grapalat"/>
        </w:rPr>
        <w:t>.</w:t>
      </w:r>
    </w:p>
    <w:p w14:paraId="3C787D87" w14:textId="77777777" w:rsidR="00BB28C8" w:rsidRPr="00B2713D" w:rsidRDefault="00BB28C8" w:rsidP="00380539">
      <w:pPr>
        <w:widowControl w:val="0"/>
        <w:tabs>
          <w:tab w:val="left" w:pos="1418"/>
        </w:tabs>
        <w:spacing w:line="276" w:lineRule="auto"/>
        <w:ind w:firstLine="567"/>
        <w:jc w:val="both"/>
        <w:rPr>
          <w:rFonts w:ascii="GHEA Grapalat" w:hAnsi="GHEA Grapalat" w:cs="Times Armenian"/>
          <w:color w:val="FF0000"/>
        </w:rPr>
      </w:pPr>
      <w:r w:rsidRPr="00B2713D">
        <w:rPr>
          <w:rFonts w:ascii="GHEA Grapalat" w:hAnsi="GHEA Grapalat"/>
          <w:color w:val="FF0000"/>
        </w:rPr>
        <w:t>3.4.10.</w:t>
      </w:r>
      <w:r w:rsidRPr="00B2713D">
        <w:rPr>
          <w:rFonts w:ascii="GHEA Grapalat" w:hAnsi="GHEA Grapalat"/>
          <w:color w:val="FF0000"/>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B2713D">
        <w:rPr>
          <w:rFonts w:ascii="GHEA Grapalat" w:hAnsi="GHEA Grapalat"/>
          <w:color w:val="FF0000"/>
        </w:rPr>
        <w:t xml:space="preserve"> и (или) к</w:t>
      </w:r>
      <w:r w:rsidR="00165A51" w:rsidRPr="00B2713D">
        <w:rPr>
          <w:rFonts w:ascii="GHEA Grapalat" w:hAnsi="GHEA Grapalat"/>
          <w:color w:val="FF0000"/>
          <w:lang w:val="hy-AM"/>
        </w:rPr>
        <w:t xml:space="preserve"> </w:t>
      </w:r>
      <w:r w:rsidR="00165A51" w:rsidRPr="00B2713D">
        <w:rPr>
          <w:rFonts w:ascii="GHEA Grapalat" w:hAnsi="GHEA Grapalat"/>
          <w:color w:val="FF0000"/>
        </w:rPr>
        <w:t xml:space="preserve">приборам </w:t>
      </w:r>
      <w:r w:rsidR="00FA2CF4" w:rsidRPr="00B2713D">
        <w:rPr>
          <w:rFonts w:ascii="GHEA Grapalat" w:hAnsi="GHEA Grapalat"/>
          <w:color w:val="FF0000"/>
        </w:rPr>
        <w:t>и</w:t>
      </w:r>
      <w:r w:rsidR="00165A51" w:rsidRPr="00B2713D">
        <w:rPr>
          <w:rFonts w:ascii="GHEA Grapalat" w:hAnsi="GHEA Grapalat"/>
          <w:color w:val="FF0000"/>
        </w:rPr>
        <w:t xml:space="preserve"> оборудованию</w:t>
      </w:r>
      <w:r w:rsidR="00EA6DF8" w:rsidRPr="00B2713D">
        <w:rPr>
          <w:rFonts w:ascii="GHEA Grapalat" w:hAnsi="GHEA Grapalat"/>
          <w:color w:val="FF0000"/>
        </w:rPr>
        <w:t xml:space="preserve"> </w:t>
      </w:r>
      <w:r w:rsidRPr="00B2713D">
        <w:rPr>
          <w:rFonts w:ascii="GHEA Grapalat" w:hAnsi="GHEA Grapalat"/>
          <w:color w:val="FF0000"/>
        </w:rPr>
        <w:t xml:space="preserve"> представлены в приложении № —- к договору</w:t>
      </w:r>
      <w:r w:rsidR="00166832" w:rsidRPr="00B2713D">
        <w:rPr>
          <w:rStyle w:val="FootnoteReference"/>
          <w:rFonts w:ascii="GHEA Grapalat" w:hAnsi="GHEA Grapalat"/>
          <w:color w:val="FF0000"/>
        </w:rPr>
        <w:footnoteReference w:customMarkFollows="1" w:id="26"/>
        <w:t>28</w:t>
      </w:r>
      <w:r w:rsidRPr="00B2713D">
        <w:rPr>
          <w:rFonts w:ascii="GHEA Grapalat" w:hAnsi="GHEA Grapalat"/>
          <w:color w:val="FF0000"/>
        </w:rPr>
        <w:t xml:space="preserve">. </w:t>
      </w:r>
    </w:p>
    <w:p w14:paraId="7574690D" w14:textId="77777777" w:rsidR="00BB28C8" w:rsidRDefault="00BB28C8" w:rsidP="00380539">
      <w:pPr>
        <w:widowControl w:val="0"/>
        <w:tabs>
          <w:tab w:val="left" w:pos="1418"/>
        </w:tabs>
        <w:spacing w:line="276"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80539">
      <w:pPr>
        <w:widowControl w:val="0"/>
        <w:tabs>
          <w:tab w:val="left" w:pos="1276"/>
        </w:tabs>
        <w:spacing w:line="276"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80539">
      <w:pPr>
        <w:widowControl w:val="0"/>
        <w:tabs>
          <w:tab w:val="left" w:pos="1134"/>
        </w:tabs>
        <w:spacing w:line="276"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80539">
      <w:pPr>
        <w:widowControl w:val="0"/>
        <w:spacing w:line="276"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7777777" w:rsidR="00BB28C8" w:rsidRPr="009F3DC7" w:rsidRDefault="00BB28C8" w:rsidP="00380539">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80539">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80539">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w:t>
      </w:r>
      <w:r w:rsidRPr="009F3DC7">
        <w:rPr>
          <w:rFonts w:ascii="GHEA Grapalat" w:hAnsi="GHEA Grapalat"/>
        </w:rPr>
        <w:lastRenderedPageBreak/>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80539">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80539">
      <w:pPr>
        <w:pStyle w:val="norm"/>
        <w:widowControl w:val="0"/>
        <w:tabs>
          <w:tab w:val="left" w:pos="1134"/>
        </w:tabs>
        <w:spacing w:line="276"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80539">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80539">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80539">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80539">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80539">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80539">
      <w:pPr>
        <w:pStyle w:val="norm"/>
        <w:widowControl w:val="0"/>
        <w:tabs>
          <w:tab w:val="left" w:pos="1134"/>
        </w:tabs>
        <w:spacing w:line="276"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380539">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380539">
      <w:pPr>
        <w:widowControl w:val="0"/>
        <w:tabs>
          <w:tab w:val="left" w:pos="1276"/>
        </w:tabs>
        <w:spacing w:line="276" w:lineRule="auto"/>
        <w:ind w:firstLine="567"/>
        <w:jc w:val="center"/>
        <w:rPr>
          <w:rFonts w:ascii="GHEA Grapalat" w:hAnsi="GHEA Grapalat"/>
          <w:b/>
        </w:rPr>
      </w:pPr>
      <w:r>
        <w:rPr>
          <w:rFonts w:ascii="GHEA Grapalat" w:hAnsi="GHEA Grapalat"/>
          <w:b/>
        </w:rPr>
        <w:lastRenderedPageBreak/>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380539">
      <w:pPr>
        <w:widowControl w:val="0"/>
        <w:tabs>
          <w:tab w:val="left" w:pos="1276"/>
        </w:tabs>
        <w:spacing w:line="276"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7"/>
        <w:t>30</w:t>
      </w:r>
      <w:r w:rsidRPr="009F3DC7">
        <w:rPr>
          <w:rFonts w:ascii="GHEA Grapalat" w:hAnsi="GHEA Grapalat"/>
        </w:rPr>
        <w:t xml:space="preserve">. </w:t>
      </w:r>
    </w:p>
    <w:p w14:paraId="44AF8FA3" w14:textId="77777777" w:rsidR="00BB28C8" w:rsidRPr="009F3DC7" w:rsidRDefault="00BB28C8" w:rsidP="00380539">
      <w:pPr>
        <w:widowControl w:val="0"/>
        <w:tabs>
          <w:tab w:val="num" w:pos="1134"/>
        </w:tabs>
        <w:spacing w:line="276"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80539">
      <w:pPr>
        <w:widowControl w:val="0"/>
        <w:tabs>
          <w:tab w:val="num" w:pos="1134"/>
        </w:tabs>
        <w:spacing w:line="276" w:lineRule="auto"/>
        <w:ind w:firstLine="567"/>
        <w:jc w:val="both"/>
        <w:rPr>
          <w:ins w:id="17"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80539">
      <w:pPr>
        <w:widowControl w:val="0"/>
        <w:tabs>
          <w:tab w:val="num" w:pos="1134"/>
        </w:tabs>
        <w:spacing w:line="276"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0E501B55" w:rsidR="00127380" w:rsidRDefault="00127380" w:rsidP="00380539">
      <w:pPr>
        <w:widowControl w:val="0"/>
        <w:tabs>
          <w:tab w:val="num" w:pos="1134"/>
        </w:tabs>
        <w:spacing w:line="276"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76EFCC53" w14:textId="77777777" w:rsidR="0059250B" w:rsidRPr="00070184" w:rsidRDefault="0059250B" w:rsidP="00380539">
      <w:pPr>
        <w:pStyle w:val="HTMLPreformatted"/>
        <w:shd w:val="clear" w:color="auto" w:fill="F8F9FA"/>
        <w:spacing w:line="276" w:lineRule="auto"/>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687E8E13" w14:textId="77777777" w:rsidR="0059250B" w:rsidRPr="0025429F" w:rsidRDefault="0059250B" w:rsidP="00380539">
      <w:pPr>
        <w:pStyle w:val="norm"/>
        <w:widowControl w:val="0"/>
        <w:spacing w:line="276"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5A1D6DE8" w14:textId="77777777" w:rsidR="0059250B" w:rsidRPr="00070184" w:rsidRDefault="0059250B" w:rsidP="00380539">
      <w:pPr>
        <w:pStyle w:val="HTMLPreformatted"/>
        <w:shd w:val="clear" w:color="auto" w:fill="F8F9FA"/>
        <w:spacing w:line="276" w:lineRule="auto"/>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360E328D" w14:textId="77777777" w:rsidR="0059250B" w:rsidRPr="0025429F" w:rsidRDefault="0059250B" w:rsidP="00380539">
      <w:pPr>
        <w:pStyle w:val="norm"/>
        <w:widowControl w:val="0"/>
        <w:spacing w:line="276"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59B619D2" w14:textId="77777777" w:rsidR="0059250B" w:rsidRPr="0025429F" w:rsidRDefault="0059250B" w:rsidP="00380539">
      <w:pPr>
        <w:pStyle w:val="norm"/>
        <w:widowControl w:val="0"/>
        <w:spacing w:line="276"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3A097BE2" w14:textId="77777777" w:rsidR="0059250B" w:rsidRPr="0025429F" w:rsidRDefault="0059250B" w:rsidP="00380539">
      <w:pPr>
        <w:widowControl w:val="0"/>
        <w:tabs>
          <w:tab w:val="num" w:pos="1134"/>
        </w:tabs>
        <w:spacing w:line="276" w:lineRule="auto"/>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32353F22" w14:textId="77777777" w:rsidR="000A07AF" w:rsidRPr="00127380" w:rsidRDefault="000A07AF" w:rsidP="00380539">
      <w:pPr>
        <w:widowControl w:val="0"/>
        <w:tabs>
          <w:tab w:val="num" w:pos="1134"/>
        </w:tabs>
        <w:spacing w:line="276" w:lineRule="auto"/>
        <w:ind w:firstLine="567"/>
        <w:jc w:val="both"/>
        <w:rPr>
          <w:rFonts w:ascii="GHEA Grapalat" w:hAnsi="GHEA Grapalat"/>
        </w:rPr>
      </w:pPr>
    </w:p>
    <w:p w14:paraId="53355ED9" w14:textId="77777777" w:rsidR="00BB28C8" w:rsidRPr="009F3DC7" w:rsidRDefault="00BB28C8" w:rsidP="00380539">
      <w:pPr>
        <w:widowControl w:val="0"/>
        <w:tabs>
          <w:tab w:val="left" w:pos="1276"/>
        </w:tabs>
        <w:spacing w:line="276"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678F6A77" w:rsidR="00BB28C8" w:rsidRPr="009F3DC7" w:rsidRDefault="00BB28C8" w:rsidP="00380539">
      <w:pPr>
        <w:widowControl w:val="0"/>
        <w:tabs>
          <w:tab w:val="left" w:pos="1134"/>
        </w:tabs>
        <w:spacing w:line="276"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8658A" w:rsidRPr="009F3DC7">
        <w:rPr>
          <w:rFonts w:ascii="GHEA Grapalat" w:hAnsi="GHEA Grapalat"/>
        </w:rPr>
        <w:t>0,05 (ноль целых пять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3BB3597" w:rsidR="00BB28C8" w:rsidRPr="00516521" w:rsidRDefault="00BB28C8" w:rsidP="00380539">
      <w:pPr>
        <w:widowControl w:val="0"/>
        <w:tabs>
          <w:tab w:val="left" w:pos="1134"/>
        </w:tabs>
        <w:spacing w:line="276"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18658A" w:rsidRPr="009F3DC7">
        <w:rPr>
          <w:rFonts w:ascii="GHEA Grapalat" w:hAnsi="GHEA Grapalat"/>
        </w:rPr>
        <w:t>0,5 (ноль целых пять)</w:t>
      </w:r>
      <w:r w:rsidR="00E14EF5">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8"/>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3C5CE5D6" w:rsidR="00A04E56" w:rsidRDefault="00A04E56" w:rsidP="00380539">
      <w:pPr>
        <w:widowControl w:val="0"/>
        <w:tabs>
          <w:tab w:val="left" w:pos="1134"/>
        </w:tabs>
        <w:spacing w:line="276" w:lineRule="auto"/>
        <w:ind w:firstLine="567"/>
        <w:jc w:val="both"/>
        <w:rPr>
          <w:rFonts w:ascii="GHEA Grapalat" w:hAnsi="GHEA Grapalat"/>
          <w:vertAlign w:val="superscript"/>
        </w:rPr>
      </w:pPr>
      <w:r w:rsidRPr="000C67E4">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w:t>
      </w:r>
      <w:r w:rsidRPr="000C67E4">
        <w:rPr>
          <w:rFonts w:ascii="GHEA Grapalat" w:hAnsi="GHEA Grapalat"/>
        </w:rPr>
        <w:lastRenderedPageBreak/>
        <w:t>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80539">
      <w:pPr>
        <w:widowControl w:val="0"/>
        <w:tabs>
          <w:tab w:val="left" w:pos="1276"/>
        </w:tabs>
        <w:spacing w:line="276"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4B6E7D69" w:rsidR="00BB28C8"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CE0EA4" w14:textId="77777777" w:rsidR="00B2713D" w:rsidRPr="009F3DC7" w:rsidRDefault="00B2713D" w:rsidP="00380539">
      <w:pPr>
        <w:widowControl w:val="0"/>
        <w:tabs>
          <w:tab w:val="left" w:pos="1276"/>
        </w:tabs>
        <w:spacing w:line="276" w:lineRule="auto"/>
        <w:ind w:firstLine="567"/>
        <w:jc w:val="both"/>
        <w:rPr>
          <w:rFonts w:ascii="GHEA Grapalat" w:hAnsi="GHEA Grapalat"/>
        </w:rPr>
      </w:pPr>
    </w:p>
    <w:p w14:paraId="2D2B7696" w14:textId="77777777" w:rsidR="00BB28C8" w:rsidRPr="009F3DC7" w:rsidRDefault="00BB28C8" w:rsidP="00380539">
      <w:pPr>
        <w:widowControl w:val="0"/>
        <w:tabs>
          <w:tab w:val="left" w:pos="1276"/>
        </w:tabs>
        <w:spacing w:line="276"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80539">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80539">
      <w:pPr>
        <w:widowControl w:val="0"/>
        <w:tabs>
          <w:tab w:val="left" w:pos="1276"/>
        </w:tabs>
        <w:spacing w:line="276"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9"/>
        <w:t>32</w:t>
      </w:r>
      <w:r w:rsidRPr="009F3DC7">
        <w:rPr>
          <w:rFonts w:ascii="GHEA Grapalat" w:hAnsi="GHEA Grapalat"/>
        </w:rPr>
        <w:t>.</w:t>
      </w:r>
    </w:p>
    <w:p w14:paraId="1582AE9D" w14:textId="77777777" w:rsidR="00BB28C8" w:rsidRPr="009F3DC7" w:rsidRDefault="00BB28C8" w:rsidP="00380539">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80539">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w:t>
      </w:r>
      <w:r w:rsidRPr="00862ABD">
        <w:rPr>
          <w:rFonts w:ascii="GHEA Grapalat" w:hAnsi="GHEA Grapalat"/>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80539">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80539">
      <w:pPr>
        <w:widowControl w:val="0"/>
        <w:tabs>
          <w:tab w:val="left" w:pos="1276"/>
        </w:tabs>
        <w:spacing w:line="276"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80539">
      <w:pPr>
        <w:widowControl w:val="0"/>
        <w:tabs>
          <w:tab w:val="left" w:pos="1276"/>
        </w:tabs>
        <w:spacing w:line="276"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C89E9BE" w14:textId="77777777" w:rsidR="00523EC4" w:rsidRPr="004D7DD1" w:rsidRDefault="00523EC4" w:rsidP="00523EC4">
      <w:pPr>
        <w:widowControl w:val="0"/>
        <w:tabs>
          <w:tab w:val="left" w:pos="1134"/>
        </w:tabs>
        <w:ind w:firstLine="567"/>
        <w:jc w:val="both"/>
        <w:rPr>
          <w:rFonts w:ascii="GHEA Grapalat" w:hAnsi="GHEA Grapalat" w:cs="Sylfaen"/>
          <w:sz w:val="20"/>
          <w:szCs w:val="20"/>
        </w:rPr>
      </w:pPr>
      <w:r w:rsidRPr="004D7DD1">
        <w:rPr>
          <w:rFonts w:ascii="GHEA Grapalat" w:hAnsi="GHEA Grapalat"/>
          <w:sz w:val="20"/>
          <w:szCs w:val="20"/>
        </w:rPr>
        <w:t>8.6.</w:t>
      </w:r>
      <w:r w:rsidRPr="004D7DD1">
        <w:rPr>
          <w:rFonts w:ascii="GHEA Grapalat" w:hAnsi="GHEA Grapalat"/>
          <w:sz w:val="20"/>
          <w:szCs w:val="20"/>
        </w:rPr>
        <w:tab/>
        <w:t>Если договор осуществляется посредством заключения договора субподряда:</w:t>
      </w:r>
    </w:p>
    <w:p w14:paraId="71D8DFA8" w14:textId="77777777" w:rsidR="00523EC4" w:rsidRPr="004D7DD1" w:rsidRDefault="00523EC4" w:rsidP="00523EC4">
      <w:pPr>
        <w:widowControl w:val="0"/>
        <w:tabs>
          <w:tab w:val="left" w:pos="1134"/>
        </w:tabs>
        <w:ind w:firstLine="567"/>
        <w:jc w:val="both"/>
        <w:rPr>
          <w:rFonts w:ascii="GHEA Grapalat" w:hAnsi="GHEA Grapalat" w:cs="Sylfaen"/>
          <w:sz w:val="20"/>
          <w:szCs w:val="20"/>
        </w:rPr>
      </w:pPr>
      <w:r w:rsidRPr="004D7DD1">
        <w:rPr>
          <w:rFonts w:ascii="GHEA Grapalat" w:hAnsi="GHEA Grapalat"/>
          <w:sz w:val="20"/>
          <w:szCs w:val="20"/>
        </w:rPr>
        <w:t>1)</w:t>
      </w:r>
      <w:r w:rsidRPr="004D7DD1">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14:paraId="280934BB" w14:textId="79E88FA7" w:rsidR="00523EC4" w:rsidRPr="004D7DD1" w:rsidRDefault="00523EC4" w:rsidP="00523EC4">
      <w:pPr>
        <w:widowControl w:val="0"/>
        <w:tabs>
          <w:tab w:val="left" w:pos="1134"/>
        </w:tabs>
        <w:ind w:firstLine="567"/>
        <w:jc w:val="both"/>
        <w:rPr>
          <w:rFonts w:ascii="GHEA Grapalat" w:hAnsi="GHEA Grapalat" w:cs="Sylfaen"/>
          <w:sz w:val="20"/>
          <w:szCs w:val="20"/>
        </w:rPr>
      </w:pPr>
      <w:r w:rsidRPr="004D7DD1">
        <w:rPr>
          <w:rFonts w:ascii="GHEA Grapalat" w:hAnsi="GHEA Grapalat"/>
          <w:sz w:val="20"/>
          <w:szCs w:val="20"/>
        </w:rPr>
        <w:t>2)</w:t>
      </w:r>
      <w:r w:rsidRPr="004D7DD1">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4D7DD1">
        <w:rPr>
          <w:rFonts w:ascii="GHEA Grapalat" w:hAnsi="GHEA Grapalat"/>
          <w:sz w:val="20"/>
          <w:szCs w:val="20"/>
          <w:highlight w:val="yellow"/>
          <w:lang w:val="hy-AM"/>
        </w:rPr>
        <w:t xml:space="preserve">. </w:t>
      </w:r>
      <w:r w:rsidRPr="00523EC4">
        <w:rPr>
          <w:rFonts w:ascii="GHEA Grapalat" w:hAnsi="GHEA Grapalat"/>
          <w:sz w:val="20"/>
          <w:szCs w:val="20"/>
        </w:rPr>
        <w:t>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2728D5">
        <w:rPr>
          <w:rFonts w:ascii="GHEA Grapalat" w:hAnsi="GHEA Grapalat"/>
          <w:sz w:val="20"/>
          <w:szCs w:val="20"/>
        </w:rPr>
        <w:t>2026</w:t>
      </w:r>
      <w:r w:rsidRPr="00523EC4">
        <w:rPr>
          <w:rFonts w:ascii="GHEA Grapalat" w:hAnsi="GHEA Grapalat"/>
          <w:sz w:val="20"/>
          <w:szCs w:val="20"/>
        </w:rPr>
        <w:t xml:space="preserve"> № 817-А.</w:t>
      </w:r>
      <w:r w:rsidRPr="00523EC4">
        <w:rPr>
          <w:rStyle w:val="FootnoteReference"/>
          <w:rFonts w:ascii="GHEA Grapalat" w:hAnsi="GHEA Grapalat"/>
          <w:sz w:val="20"/>
          <w:szCs w:val="20"/>
        </w:rPr>
        <w:footnoteReference w:customMarkFollows="1" w:id="30"/>
        <w:t>33</w:t>
      </w:r>
    </w:p>
    <w:p w14:paraId="7BD5AE23" w14:textId="77777777" w:rsidR="00BB28C8" w:rsidRPr="009F3DC7" w:rsidRDefault="00BB28C8" w:rsidP="00380539">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1"/>
        <w:t>34</w:t>
      </w:r>
      <w:r w:rsidRPr="009F3DC7">
        <w:rPr>
          <w:rFonts w:ascii="GHEA Grapalat" w:hAnsi="GHEA Grapalat"/>
        </w:rPr>
        <w:t>.</w:t>
      </w:r>
    </w:p>
    <w:p w14:paraId="4F8673DE" w14:textId="77777777" w:rsidR="00BB28C8" w:rsidRPr="00124BE9" w:rsidRDefault="00BB28C8" w:rsidP="00380539">
      <w:pPr>
        <w:widowControl w:val="0"/>
        <w:tabs>
          <w:tab w:val="left" w:pos="1134"/>
        </w:tabs>
        <w:spacing w:line="276"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может быть продлен до истечения данного срока по договору, при условии, что у </w:t>
      </w:r>
      <w:r w:rsidRPr="009F3DC7">
        <w:rPr>
          <w:rFonts w:ascii="GHEA Grapalat" w:hAnsi="GHEA Grapalat"/>
        </w:rPr>
        <w:lastRenderedPageBreak/>
        <w:t>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80539">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80539">
      <w:pPr>
        <w:widowControl w:val="0"/>
        <w:spacing w:line="276"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80539">
      <w:pPr>
        <w:widowControl w:val="0"/>
        <w:tabs>
          <w:tab w:val="left" w:pos="1276"/>
        </w:tabs>
        <w:spacing w:line="276"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80539">
      <w:pPr>
        <w:widowControl w:val="0"/>
        <w:tabs>
          <w:tab w:val="left" w:pos="1276"/>
        </w:tabs>
        <w:spacing w:line="276"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7C45E5C" w14:textId="77777777" w:rsidR="00A1306D" w:rsidRPr="009A510B" w:rsidRDefault="00A1306D" w:rsidP="00380539">
      <w:pPr>
        <w:spacing w:line="276" w:lineRule="auto"/>
        <w:jc w:val="both"/>
        <w:rPr>
          <w:ins w:id="18"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19"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(далее-</w:t>
      </w:r>
      <w:r w:rsidRPr="002D714B">
        <w:rPr>
          <w:rStyle w:val="ezkurwreuab5ozgtqnkl"/>
          <w:rFonts w:ascii="GHEA Grapalat" w:hAnsi="GHEA Grapalat"/>
        </w:rPr>
        <w:lastRenderedPageBreak/>
        <w:t xml:space="preserve">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364E608" w14:textId="77777777" w:rsidR="00A1306D" w:rsidRPr="002D714B" w:rsidRDefault="00A1306D" w:rsidP="00380539">
      <w:pPr>
        <w:widowControl w:val="0"/>
        <w:tabs>
          <w:tab w:val="left" w:pos="1276"/>
        </w:tabs>
        <w:spacing w:line="276" w:lineRule="auto"/>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D9AF5B" w14:textId="77777777" w:rsidR="00A1306D" w:rsidRPr="00873DBD" w:rsidRDefault="00A1306D" w:rsidP="00380539">
      <w:pPr>
        <w:widowControl w:val="0"/>
        <w:tabs>
          <w:tab w:val="left" w:pos="1276"/>
        </w:tabs>
        <w:spacing w:line="276" w:lineRule="auto"/>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4414A031" w:rsidR="00BB28C8" w:rsidRDefault="00BB28C8" w:rsidP="00380539">
      <w:pPr>
        <w:widowControl w:val="0"/>
        <w:tabs>
          <w:tab w:val="left" w:pos="1276"/>
        </w:tabs>
        <w:spacing w:line="276" w:lineRule="auto"/>
        <w:ind w:firstLine="567"/>
        <w:jc w:val="both"/>
        <w:rPr>
          <w:rFonts w:ascii="GHEA Grapalat" w:hAnsi="GHEA Grapalat"/>
        </w:rPr>
      </w:pPr>
      <w:r w:rsidRPr="009F3DC7">
        <w:rPr>
          <w:rFonts w:ascii="GHEA Grapalat" w:hAnsi="GHEA Grapalat"/>
        </w:rPr>
        <w:t>8.1</w:t>
      </w:r>
      <w:r w:rsidR="00A1306D">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66523FE1" w14:textId="77777777" w:rsidR="00B2713D" w:rsidRPr="009F3DC7" w:rsidRDefault="00B2713D" w:rsidP="00380539">
      <w:pPr>
        <w:widowControl w:val="0"/>
        <w:tabs>
          <w:tab w:val="left" w:pos="1276"/>
        </w:tabs>
        <w:spacing w:line="276" w:lineRule="auto"/>
        <w:ind w:firstLine="567"/>
        <w:jc w:val="both"/>
        <w:rPr>
          <w:rFonts w:ascii="GHEA Grapalat" w:hAnsi="GHEA Grapalat"/>
        </w:rPr>
      </w:pP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7D178500" w14:textId="03418C8E" w:rsidR="00BB28C8" w:rsidRPr="00C2756D" w:rsidRDefault="00BB28C8" w:rsidP="00C2756D">
      <w:pPr>
        <w:widowControl w:val="0"/>
        <w:spacing w:line="276" w:lineRule="auto"/>
        <w:ind w:firstLine="567"/>
        <w:jc w:val="right"/>
        <w:rPr>
          <w:rFonts w:ascii="GHEA Grapalat" w:hAnsi="GHEA Grapalat" w:cs="Arial"/>
          <w:iCs/>
        </w:rPr>
      </w:pPr>
      <w:r w:rsidRPr="009F3DC7">
        <w:rPr>
          <w:rFonts w:ascii="GHEA Grapalat" w:hAnsi="GHEA Grapalat"/>
        </w:rPr>
        <w:br w:type="page"/>
      </w:r>
      <w:r w:rsidRPr="00C2756D">
        <w:rPr>
          <w:rFonts w:ascii="GHEA Grapalat" w:hAnsi="GHEA Grapalat"/>
          <w:iCs/>
        </w:rPr>
        <w:lastRenderedPageBreak/>
        <w:t>Приложение № 1</w:t>
      </w:r>
    </w:p>
    <w:p w14:paraId="0A564777" w14:textId="77777777" w:rsidR="00BB28C8" w:rsidRPr="00C2756D" w:rsidRDefault="00BB28C8" w:rsidP="00C2756D">
      <w:pPr>
        <w:widowControl w:val="0"/>
        <w:spacing w:line="276" w:lineRule="auto"/>
        <w:ind w:firstLine="567"/>
        <w:jc w:val="right"/>
        <w:rPr>
          <w:rFonts w:ascii="GHEA Grapalat" w:hAnsi="GHEA Grapalat" w:cs="Arial"/>
          <w:iCs/>
        </w:rPr>
      </w:pPr>
      <w:r w:rsidRPr="00C2756D">
        <w:rPr>
          <w:rFonts w:ascii="GHEA Grapalat" w:hAnsi="GHEA Grapalat"/>
          <w:iCs/>
        </w:rPr>
        <w:t>к Договору под кодом</w:t>
      </w:r>
      <w:r w:rsidRPr="00C2756D">
        <w:rPr>
          <w:rFonts w:ascii="GHEA Grapalat" w:hAnsi="GHEA Grapalat" w:cs="Arial"/>
          <w:iCs/>
        </w:rPr>
        <w:br/>
      </w:r>
      <w:r w:rsidRPr="00C2756D">
        <w:rPr>
          <w:rFonts w:ascii="GHEA Grapalat" w:hAnsi="GHEA Grapalat"/>
          <w:iCs/>
        </w:rPr>
        <w:t xml:space="preserve">заключенному " </w:t>
      </w:r>
      <w:r w:rsidRPr="00C2756D">
        <w:rPr>
          <w:rFonts w:ascii="GHEA Grapalat" w:hAnsi="GHEA Grapalat"/>
          <w:iCs/>
        </w:rPr>
        <w:tab/>
        <w:t xml:space="preserve">"  </w:t>
      </w:r>
      <w:r w:rsidRPr="00C2756D">
        <w:rPr>
          <w:rFonts w:ascii="GHEA Grapalat" w:hAnsi="GHEA Grapalat"/>
          <w:iCs/>
        </w:rPr>
        <w:tab/>
        <w:t>20</w:t>
      </w:r>
      <w:r w:rsidRPr="00C2756D">
        <w:rPr>
          <w:rFonts w:ascii="GHEA Grapalat" w:hAnsi="GHEA Grapalat"/>
          <w:iCs/>
        </w:rPr>
        <w:tab/>
        <w:t>г.</w:t>
      </w:r>
    </w:p>
    <w:p w14:paraId="24795203" w14:textId="77777777" w:rsidR="0006131B" w:rsidRDefault="0006131B" w:rsidP="0006131B">
      <w:pPr>
        <w:widowControl w:val="0"/>
        <w:spacing w:after="160" w:line="360" w:lineRule="auto"/>
        <w:ind w:firstLine="567"/>
        <w:jc w:val="center"/>
        <w:rPr>
          <w:rFonts w:ascii="GHEA Grapalat" w:hAnsi="GHEA Grapalat"/>
          <w:b/>
        </w:rPr>
      </w:pPr>
    </w:p>
    <w:p w14:paraId="1B56DB94" w14:textId="2640F164" w:rsidR="0006131B" w:rsidRPr="0006131B" w:rsidRDefault="0006131B" w:rsidP="0006131B">
      <w:pPr>
        <w:widowControl w:val="0"/>
        <w:spacing w:after="160" w:line="360" w:lineRule="auto"/>
        <w:ind w:firstLine="567"/>
        <w:jc w:val="center"/>
        <w:rPr>
          <w:rFonts w:ascii="GHEA Grapalat" w:hAnsi="GHEA Grapalat"/>
          <w:b/>
        </w:rPr>
      </w:pPr>
      <w:r w:rsidRPr="0006131B">
        <w:rPr>
          <w:rFonts w:ascii="GHEA Grapalat" w:hAnsi="GHEA Grapalat"/>
          <w:b/>
        </w:rPr>
        <w:t>ТЕХНИЧЕСКОЕ ЗАДАНИЕ</w:t>
      </w:r>
    </w:p>
    <w:p w14:paraId="7E72202C" w14:textId="77777777" w:rsidR="00C400BC" w:rsidRPr="00973BDF" w:rsidRDefault="00C400BC" w:rsidP="00C400BC">
      <w:pPr>
        <w:ind w:right="180"/>
        <w:rPr>
          <w:rFonts w:ascii="GHEA Grapalat" w:hAnsi="GHEA Grapalat" w:cs="Calibri"/>
          <w:bCs/>
          <w:iCs/>
          <w:sz w:val="20"/>
          <w:szCs w:val="20"/>
          <w:lang w:val="hy-AM"/>
        </w:rPr>
      </w:pPr>
      <w:r w:rsidRPr="00973BDF">
        <w:rPr>
          <w:rFonts w:ascii="GHEA Grapalat" w:hAnsi="GHEA Grapalat" w:cs="Calibri"/>
          <w:bCs/>
          <w:iCs/>
          <w:sz w:val="20"/>
          <w:szCs w:val="20"/>
          <w:lang w:val="hy-AM"/>
        </w:rPr>
        <w:t>1.</w:t>
      </w:r>
      <w:r w:rsidRPr="00973BDF">
        <w:rPr>
          <w:rFonts w:ascii="GHEA Grapalat" w:hAnsi="GHEA Grapalat" w:cs="Calibri"/>
          <w:bCs/>
          <w:iCs/>
          <w:sz w:val="20"/>
          <w:szCs w:val="20"/>
        </w:rPr>
        <w:t xml:space="preserve"> Подготовительные работы фрезом компрессором и асфальторежущей пилой,</w:t>
      </w:r>
    </w:p>
    <w:p w14:paraId="7B492A06" w14:textId="77777777" w:rsidR="00C400BC" w:rsidRPr="00973BDF" w:rsidRDefault="00C400BC" w:rsidP="00C400BC">
      <w:pPr>
        <w:ind w:right="180"/>
        <w:rPr>
          <w:rFonts w:ascii="GHEA Grapalat" w:hAnsi="GHEA Grapalat" w:cs="Calibri"/>
          <w:bCs/>
          <w:iCs/>
          <w:sz w:val="20"/>
          <w:szCs w:val="20"/>
        </w:rPr>
      </w:pPr>
      <w:r w:rsidRPr="00973BDF">
        <w:rPr>
          <w:rFonts w:ascii="GHEA Grapalat" w:hAnsi="GHEA Grapalat" w:cs="Calibri"/>
          <w:bCs/>
          <w:iCs/>
          <w:sz w:val="20"/>
          <w:szCs w:val="20"/>
          <w:lang w:val="hy-AM"/>
        </w:rPr>
        <w:t>2.</w:t>
      </w:r>
      <w:r w:rsidRPr="00973BDF">
        <w:rPr>
          <w:rFonts w:ascii="GHEA Grapalat" w:hAnsi="GHEA Grapalat" w:cs="Calibri"/>
          <w:bCs/>
          <w:iCs/>
          <w:sz w:val="20"/>
          <w:szCs w:val="20"/>
        </w:rPr>
        <w:t xml:space="preserve"> Подготовительные работы по ремонту ям исполнять бобкатом или фрезом,</w:t>
      </w:r>
    </w:p>
    <w:p w14:paraId="40DE13B4" w14:textId="77777777" w:rsidR="00C400BC" w:rsidRPr="00973BDF" w:rsidRDefault="00C400BC" w:rsidP="00C400BC">
      <w:pPr>
        <w:ind w:right="180"/>
        <w:rPr>
          <w:rFonts w:ascii="GHEA Grapalat" w:hAnsi="GHEA Grapalat" w:cs="Calibri"/>
          <w:bCs/>
          <w:iCs/>
          <w:sz w:val="20"/>
          <w:szCs w:val="20"/>
          <w:lang w:val="hy-AM"/>
        </w:rPr>
      </w:pPr>
      <w:r w:rsidRPr="00973BDF">
        <w:rPr>
          <w:rFonts w:ascii="GHEA Grapalat" w:hAnsi="GHEA Grapalat" w:cs="Calibri"/>
          <w:bCs/>
          <w:iCs/>
          <w:sz w:val="20"/>
          <w:szCs w:val="20"/>
        </w:rPr>
        <w:t>3. Выравнивание отметок люков и водоприемников, при необходимости замена новыми</w:t>
      </w:r>
      <w:r w:rsidRPr="00973BDF">
        <w:rPr>
          <w:rFonts w:ascii="GHEA Grapalat" w:hAnsi="GHEA Grapalat" w:cs="Calibri"/>
          <w:bCs/>
          <w:iCs/>
          <w:sz w:val="20"/>
          <w:szCs w:val="20"/>
          <w:lang w:val="hy-AM"/>
        </w:rPr>
        <w:t>,</w:t>
      </w:r>
    </w:p>
    <w:p w14:paraId="22A6AD0B" w14:textId="77777777" w:rsidR="00C400BC" w:rsidRPr="00973BDF" w:rsidRDefault="00C400BC" w:rsidP="00C400BC">
      <w:pPr>
        <w:ind w:right="180"/>
        <w:rPr>
          <w:rFonts w:ascii="GHEA Grapalat" w:hAnsi="GHEA Grapalat" w:cs="Calibri"/>
          <w:bCs/>
          <w:iCs/>
          <w:sz w:val="20"/>
          <w:szCs w:val="20"/>
          <w:lang w:val="hy-AM"/>
        </w:rPr>
      </w:pPr>
      <w:r w:rsidRPr="00973BDF">
        <w:rPr>
          <w:rFonts w:ascii="GHEA Grapalat" w:hAnsi="GHEA Grapalat" w:cs="Calibri"/>
          <w:bCs/>
          <w:iCs/>
          <w:sz w:val="20"/>
          <w:szCs w:val="20"/>
        </w:rPr>
        <w:t>4. Очистка поверхности подлежащей асфальтированию</w:t>
      </w:r>
      <w:r w:rsidRPr="00973BDF">
        <w:rPr>
          <w:rFonts w:ascii="GHEA Grapalat" w:hAnsi="GHEA Grapalat" w:cs="Calibri"/>
          <w:bCs/>
          <w:iCs/>
          <w:sz w:val="20"/>
          <w:szCs w:val="20"/>
          <w:lang w:val="hy-AM"/>
        </w:rPr>
        <w:t xml:space="preserve"> </w:t>
      </w:r>
      <w:r w:rsidRPr="00973BDF">
        <w:rPr>
          <w:rFonts w:ascii="GHEA Grapalat" w:hAnsi="GHEA Grapalat" w:cs="Calibri"/>
          <w:bCs/>
          <w:iCs/>
          <w:sz w:val="20"/>
          <w:szCs w:val="20"/>
        </w:rPr>
        <w:t>(пылесосом или др. оборудованием), обработка битумной эмульсией, при неоходимости выравниване щебенной основы щебнем или фрезом, уплотнение щелей</w:t>
      </w:r>
      <w:r w:rsidRPr="00973BDF">
        <w:rPr>
          <w:rFonts w:ascii="GHEA Grapalat" w:hAnsi="GHEA Grapalat" w:cs="Calibri"/>
          <w:bCs/>
          <w:iCs/>
          <w:sz w:val="20"/>
          <w:szCs w:val="20"/>
          <w:lang w:val="hy-AM"/>
        </w:rPr>
        <w:t>,</w:t>
      </w:r>
    </w:p>
    <w:p w14:paraId="6F4951DD" w14:textId="77777777" w:rsidR="00C400BC" w:rsidRPr="00973BDF" w:rsidRDefault="00C400BC" w:rsidP="00C400BC">
      <w:pPr>
        <w:ind w:right="180"/>
        <w:rPr>
          <w:rFonts w:ascii="GHEA Grapalat" w:hAnsi="GHEA Grapalat" w:cs="Calibri"/>
          <w:bCs/>
          <w:iCs/>
          <w:sz w:val="20"/>
          <w:szCs w:val="20"/>
          <w:lang w:val="hy-AM"/>
        </w:rPr>
      </w:pPr>
      <w:r w:rsidRPr="00973BDF">
        <w:rPr>
          <w:rFonts w:ascii="GHEA Grapalat" w:hAnsi="GHEA Grapalat" w:cs="Calibri"/>
          <w:bCs/>
          <w:iCs/>
          <w:sz w:val="20"/>
          <w:szCs w:val="20"/>
        </w:rPr>
        <w:t>5</w:t>
      </w:r>
      <w:r w:rsidRPr="00973BDF">
        <w:rPr>
          <w:rFonts w:ascii="GHEA Grapalat" w:hAnsi="GHEA Grapalat" w:cs="Calibri"/>
          <w:bCs/>
          <w:iCs/>
          <w:sz w:val="20"/>
          <w:szCs w:val="20"/>
          <w:lang w:val="hy-AM"/>
        </w:rPr>
        <w:t>.</w:t>
      </w:r>
      <w:r w:rsidRPr="00973BDF">
        <w:rPr>
          <w:rFonts w:ascii="GHEA Grapalat" w:hAnsi="GHEA Grapalat" w:cs="Calibri"/>
          <w:bCs/>
          <w:iCs/>
          <w:sz w:val="20"/>
          <w:szCs w:val="20"/>
        </w:rPr>
        <w:t xml:space="preserve"> Погрузка и перевозка строительного мусора</w:t>
      </w:r>
      <w:r w:rsidRPr="00973BDF">
        <w:rPr>
          <w:rFonts w:ascii="GHEA Grapalat" w:hAnsi="GHEA Grapalat" w:cs="Calibri"/>
          <w:bCs/>
          <w:iCs/>
          <w:sz w:val="20"/>
          <w:szCs w:val="20"/>
          <w:lang w:val="hy-AM"/>
        </w:rPr>
        <w:t>,</w:t>
      </w:r>
    </w:p>
    <w:p w14:paraId="6AD68770" w14:textId="77777777" w:rsidR="00C400BC" w:rsidRPr="00973BDF" w:rsidRDefault="00C400BC" w:rsidP="00C400BC">
      <w:pPr>
        <w:ind w:right="180"/>
        <w:rPr>
          <w:rFonts w:ascii="GHEA Grapalat" w:hAnsi="GHEA Grapalat" w:cs="Calibri"/>
          <w:bCs/>
          <w:iCs/>
          <w:sz w:val="20"/>
          <w:szCs w:val="20"/>
        </w:rPr>
      </w:pPr>
      <w:r w:rsidRPr="00973BDF">
        <w:rPr>
          <w:rFonts w:ascii="GHEA Grapalat" w:hAnsi="GHEA Grapalat" w:cs="Calibri"/>
          <w:bCs/>
          <w:iCs/>
          <w:sz w:val="20"/>
          <w:szCs w:val="20"/>
        </w:rPr>
        <w:t>6. После утверждения скрытых актов выше приведенных.работ со стороны представителя тех. надзора и заказчика</w:t>
      </w:r>
      <w:r w:rsidRPr="00973BDF">
        <w:rPr>
          <w:rFonts w:ascii="GHEA Grapalat" w:hAnsi="GHEA Grapalat" w:cs="Calibri"/>
          <w:bCs/>
          <w:iCs/>
          <w:sz w:val="20"/>
          <w:szCs w:val="20"/>
          <w:lang w:val="hy-AM"/>
        </w:rPr>
        <w:t>-укладка верхнего слоя а/б поверхности,</w:t>
      </w:r>
    </w:p>
    <w:p w14:paraId="4316D324" w14:textId="77777777" w:rsidR="00C400BC" w:rsidRPr="00973BDF" w:rsidRDefault="00C400BC" w:rsidP="00C400BC">
      <w:pPr>
        <w:ind w:right="180"/>
        <w:rPr>
          <w:rFonts w:ascii="GHEA Grapalat" w:hAnsi="GHEA Grapalat" w:cs="Calibri"/>
          <w:bCs/>
          <w:iCs/>
          <w:sz w:val="20"/>
          <w:szCs w:val="20"/>
        </w:rPr>
      </w:pPr>
      <w:r w:rsidRPr="00973BDF">
        <w:rPr>
          <w:rFonts w:ascii="GHEA Grapalat" w:hAnsi="GHEA Grapalat" w:cs="Calibri"/>
          <w:bCs/>
          <w:iCs/>
          <w:sz w:val="20"/>
          <w:szCs w:val="20"/>
        </w:rPr>
        <w:t xml:space="preserve"> 7</w:t>
      </w:r>
      <w:r w:rsidRPr="00973BDF">
        <w:rPr>
          <w:rFonts w:ascii="GHEA Grapalat" w:hAnsi="GHEA Grapalat" w:cs="Calibri"/>
          <w:bCs/>
          <w:iCs/>
          <w:sz w:val="20"/>
          <w:szCs w:val="20"/>
          <w:lang w:val="hy-AM"/>
        </w:rPr>
        <w:t>.</w:t>
      </w:r>
      <w:r w:rsidRPr="00973BDF">
        <w:rPr>
          <w:rFonts w:ascii="GHEA Grapalat" w:hAnsi="GHEA Grapalat" w:cs="Calibri"/>
          <w:bCs/>
          <w:iCs/>
          <w:sz w:val="20"/>
          <w:szCs w:val="20"/>
        </w:rPr>
        <w:t xml:space="preserve"> При исполнении строительных работ предусмотреть ограждение ремонтируемых отрезков улиц лентами и предупредительными знаками</w:t>
      </w:r>
      <w:r w:rsidRPr="00973BDF">
        <w:rPr>
          <w:rFonts w:ascii="GHEA Grapalat" w:hAnsi="GHEA Grapalat" w:cs="Calibri"/>
          <w:bCs/>
          <w:iCs/>
          <w:sz w:val="20"/>
          <w:szCs w:val="20"/>
          <w:lang w:val="hy-AM"/>
        </w:rPr>
        <w:t>,</w:t>
      </w:r>
    </w:p>
    <w:p w14:paraId="5DAEE4DE" w14:textId="77777777" w:rsidR="00C400BC" w:rsidRPr="00973BDF" w:rsidRDefault="00C400BC" w:rsidP="00C400BC">
      <w:pPr>
        <w:ind w:right="180"/>
        <w:rPr>
          <w:rFonts w:ascii="GHEA Grapalat" w:hAnsi="GHEA Grapalat" w:cs="Calibri"/>
          <w:bCs/>
          <w:iCs/>
          <w:sz w:val="20"/>
          <w:szCs w:val="20"/>
          <w:lang w:val="hy-AM"/>
        </w:rPr>
      </w:pPr>
      <w:r w:rsidRPr="00973BDF">
        <w:rPr>
          <w:rFonts w:ascii="GHEA Grapalat" w:hAnsi="GHEA Grapalat" w:cs="Calibri"/>
          <w:bCs/>
          <w:iCs/>
          <w:sz w:val="20"/>
          <w:szCs w:val="20"/>
        </w:rPr>
        <w:t>8</w:t>
      </w:r>
      <w:r w:rsidRPr="00973BDF">
        <w:rPr>
          <w:rFonts w:ascii="GHEA Grapalat" w:hAnsi="GHEA Grapalat" w:cs="Calibri"/>
          <w:bCs/>
          <w:iCs/>
          <w:sz w:val="20"/>
          <w:szCs w:val="20"/>
          <w:lang w:val="hy-AM"/>
        </w:rPr>
        <w:t>.</w:t>
      </w:r>
      <w:r w:rsidRPr="00973BDF">
        <w:rPr>
          <w:rFonts w:ascii="GHEA Grapalat" w:hAnsi="GHEA Grapalat" w:cs="Calibri"/>
          <w:bCs/>
          <w:iCs/>
          <w:sz w:val="20"/>
          <w:szCs w:val="20"/>
        </w:rPr>
        <w:t xml:space="preserve"> </w:t>
      </w:r>
      <w:r w:rsidRPr="00973BDF">
        <w:rPr>
          <w:rFonts w:ascii="GHEA Grapalat" w:hAnsi="GHEA Grapalat" w:cs="Calibri"/>
          <w:bCs/>
          <w:iCs/>
          <w:sz w:val="20"/>
          <w:szCs w:val="20"/>
          <w:lang w:val="hy-AM"/>
        </w:rPr>
        <w:t xml:space="preserve">Исполнение работ соответственно заказам-заданиям </w:t>
      </w:r>
      <w:r w:rsidRPr="00973BDF">
        <w:rPr>
          <w:rFonts w:ascii="GHEA Grapalat" w:hAnsi="GHEA Grapalat" w:cs="Calibri"/>
          <w:bCs/>
          <w:iCs/>
          <w:sz w:val="20"/>
          <w:szCs w:val="20"/>
        </w:rPr>
        <w:t xml:space="preserve">а.о. Аван </w:t>
      </w:r>
      <w:r w:rsidRPr="00973BDF">
        <w:rPr>
          <w:rFonts w:ascii="GHEA Grapalat" w:hAnsi="GHEA Grapalat" w:cs="Calibri"/>
          <w:bCs/>
          <w:iCs/>
          <w:sz w:val="20"/>
          <w:szCs w:val="20"/>
          <w:lang w:val="hy-AM"/>
        </w:rPr>
        <w:t xml:space="preserve">мэрии г. </w:t>
      </w:r>
      <w:r w:rsidRPr="00973BDF">
        <w:rPr>
          <w:rFonts w:ascii="GHEA Grapalat" w:hAnsi="GHEA Grapalat" w:cs="Calibri"/>
          <w:bCs/>
          <w:iCs/>
          <w:sz w:val="20"/>
          <w:szCs w:val="20"/>
        </w:rPr>
        <w:t>Ереван,</w:t>
      </w:r>
      <w:r w:rsidRPr="00973BDF">
        <w:rPr>
          <w:rFonts w:ascii="GHEA Grapalat" w:hAnsi="GHEA Grapalat" w:cs="Calibri"/>
          <w:bCs/>
          <w:iCs/>
          <w:sz w:val="20"/>
          <w:szCs w:val="20"/>
          <w:lang w:val="hy-AM"/>
        </w:rPr>
        <w:t xml:space="preserve"> при необходимости-по заданию заказчика, </w:t>
      </w:r>
      <w:r w:rsidRPr="00973BDF">
        <w:rPr>
          <w:rFonts w:ascii="GHEA Grapalat" w:hAnsi="GHEA Grapalat" w:cs="Calibri"/>
          <w:bCs/>
          <w:iCs/>
          <w:sz w:val="20"/>
          <w:szCs w:val="20"/>
        </w:rPr>
        <w:t xml:space="preserve">предоставить </w:t>
      </w:r>
      <w:r w:rsidRPr="00973BDF">
        <w:rPr>
          <w:rFonts w:ascii="GHEA Grapalat" w:hAnsi="GHEA Grapalat" w:cs="Calibri"/>
          <w:bCs/>
          <w:iCs/>
          <w:sz w:val="20"/>
          <w:szCs w:val="20"/>
          <w:lang w:val="hy-AM"/>
        </w:rPr>
        <w:t>заключения лабораторных испытаний.</w:t>
      </w:r>
    </w:p>
    <w:p w14:paraId="198EFBDB" w14:textId="77777777" w:rsidR="00C400BC" w:rsidRPr="00973BDF" w:rsidRDefault="00C400BC" w:rsidP="00C400BC">
      <w:pPr>
        <w:ind w:right="180"/>
        <w:rPr>
          <w:rFonts w:ascii="GHEA Grapalat" w:hAnsi="GHEA Grapalat" w:cs="Calibri"/>
          <w:bCs/>
          <w:iCs/>
          <w:sz w:val="20"/>
          <w:szCs w:val="20"/>
          <w:lang w:val="hy-AM"/>
        </w:rPr>
      </w:pPr>
      <w:r w:rsidRPr="00973BDF">
        <w:rPr>
          <w:rFonts w:ascii="GHEA Grapalat" w:hAnsi="GHEA Grapalat" w:cs="Calibri"/>
          <w:bCs/>
          <w:iCs/>
          <w:sz w:val="20"/>
          <w:szCs w:val="20"/>
        </w:rPr>
        <w:t>9. По заданию заказчика могут быть изменены предусмотренные договорными объемными сметами площади ремотируемых поверхностей и при сплошном асфальтировании и при ремонте ям.</w:t>
      </w:r>
    </w:p>
    <w:p w14:paraId="1D60C6EB" w14:textId="77777777" w:rsidR="00C400BC" w:rsidRPr="00973BDF" w:rsidRDefault="00C400BC" w:rsidP="00C400BC">
      <w:pPr>
        <w:pStyle w:val="BodyTextIndent2"/>
        <w:spacing w:line="240" w:lineRule="auto"/>
        <w:jc w:val="left"/>
        <w:rPr>
          <w:rFonts w:ascii="GHEA Grapalat" w:hAnsi="GHEA Grapalat" w:cs="Calibri"/>
          <w:bCs/>
          <w:iCs/>
          <w:lang w:val="hy-AM"/>
        </w:rPr>
      </w:pPr>
      <w:r w:rsidRPr="00973BDF">
        <w:rPr>
          <w:rFonts w:ascii="GHEA Grapalat" w:hAnsi="GHEA Grapalat" w:cs="Calibri"/>
          <w:bCs/>
          <w:iCs/>
        </w:rPr>
        <w:t>Техническое задание</w:t>
      </w:r>
    </w:p>
    <w:p w14:paraId="24BBEE5A" w14:textId="77777777" w:rsidR="00C400BC" w:rsidRPr="00973BDF" w:rsidRDefault="00C400BC" w:rsidP="00C400BC">
      <w:pPr>
        <w:pStyle w:val="ListParagraph"/>
        <w:ind w:left="0" w:right="180"/>
        <w:rPr>
          <w:rFonts w:ascii="GHEA Grapalat" w:hAnsi="GHEA Grapalat" w:cs="Calibri"/>
          <w:bCs/>
          <w:iCs/>
          <w:sz w:val="20"/>
          <w:szCs w:val="20"/>
          <w:lang w:val="hy-AM"/>
        </w:rPr>
      </w:pPr>
      <w:r w:rsidRPr="00973BDF">
        <w:rPr>
          <w:rFonts w:ascii="GHEA Grapalat" w:hAnsi="GHEA Grapalat" w:cs="Calibri"/>
          <w:bCs/>
          <w:iCs/>
          <w:sz w:val="20"/>
          <w:szCs w:val="20"/>
          <w:lang w:val="hy-AM"/>
        </w:rPr>
        <w:t>1.</w:t>
      </w:r>
      <w:r w:rsidRPr="00973BDF">
        <w:rPr>
          <w:rFonts w:ascii="GHEA Grapalat" w:hAnsi="GHEA Grapalat" w:cs="Calibri"/>
          <w:bCs/>
          <w:iCs/>
          <w:sz w:val="20"/>
          <w:szCs w:val="20"/>
        </w:rPr>
        <w:t xml:space="preserve"> </w:t>
      </w:r>
      <w:r w:rsidRPr="00973BDF">
        <w:rPr>
          <w:rFonts w:ascii="GHEA Grapalat" w:hAnsi="GHEA Grapalat" w:cs="Calibri"/>
          <w:bCs/>
          <w:iCs/>
          <w:sz w:val="20"/>
          <w:szCs w:val="20"/>
          <w:lang w:val="hy-AM"/>
        </w:rPr>
        <w:t>Исполнение работ соответственно</w:t>
      </w:r>
      <w:r w:rsidRPr="00973BDF">
        <w:rPr>
          <w:rFonts w:ascii="GHEA Grapalat" w:hAnsi="GHEA Grapalat" w:cs="Calibri"/>
          <w:bCs/>
          <w:iCs/>
          <w:sz w:val="20"/>
          <w:szCs w:val="20"/>
        </w:rPr>
        <w:t xml:space="preserve"> строительным нормам и правилам</w:t>
      </w:r>
      <w:r w:rsidRPr="00973BDF">
        <w:rPr>
          <w:rFonts w:ascii="GHEA Grapalat" w:hAnsi="GHEA Grapalat" w:cs="Calibri"/>
          <w:bCs/>
          <w:iCs/>
          <w:sz w:val="20"/>
          <w:szCs w:val="20"/>
          <w:lang w:val="hy-AM"/>
        </w:rPr>
        <w:t xml:space="preserve">, </w:t>
      </w:r>
    </w:p>
    <w:p w14:paraId="58B3C963" w14:textId="77777777" w:rsidR="00C400BC" w:rsidRPr="00973BDF" w:rsidRDefault="00C400BC" w:rsidP="00C400BC">
      <w:pPr>
        <w:pStyle w:val="ListParagraph"/>
        <w:ind w:left="0" w:right="180"/>
        <w:rPr>
          <w:rFonts w:ascii="GHEA Grapalat" w:hAnsi="GHEA Grapalat" w:cs="Calibri"/>
          <w:bCs/>
          <w:iCs/>
          <w:sz w:val="20"/>
          <w:szCs w:val="20"/>
          <w:lang w:val="hy-AM"/>
        </w:rPr>
      </w:pPr>
      <w:r w:rsidRPr="00973BDF">
        <w:rPr>
          <w:rFonts w:ascii="GHEA Grapalat" w:hAnsi="GHEA Grapalat" w:cs="Calibri"/>
          <w:bCs/>
          <w:iCs/>
          <w:sz w:val="20"/>
          <w:szCs w:val="20"/>
          <w:lang w:val="hy-AM"/>
        </w:rPr>
        <w:t>2.</w:t>
      </w:r>
      <w:r w:rsidRPr="00973BDF">
        <w:rPr>
          <w:rFonts w:ascii="GHEA Grapalat" w:hAnsi="GHEA Grapalat" w:cs="Calibri"/>
          <w:bCs/>
          <w:iCs/>
          <w:sz w:val="20"/>
          <w:szCs w:val="20"/>
        </w:rPr>
        <w:t xml:space="preserve"> Предоставление подрядчиком выбора состава а/б смеси заказчику работ,</w:t>
      </w:r>
      <w:r w:rsidRPr="00973BDF">
        <w:rPr>
          <w:rFonts w:ascii="GHEA Grapalat" w:hAnsi="GHEA Grapalat" w:cs="Calibri"/>
          <w:bCs/>
          <w:iCs/>
          <w:sz w:val="20"/>
          <w:szCs w:val="20"/>
          <w:lang w:val="hy-AM"/>
        </w:rPr>
        <w:t xml:space="preserve"> </w:t>
      </w:r>
    </w:p>
    <w:p w14:paraId="0441BAE1" w14:textId="77777777" w:rsidR="00C400BC" w:rsidRPr="00973BDF" w:rsidRDefault="00C400BC" w:rsidP="00C400BC">
      <w:pPr>
        <w:pStyle w:val="ListParagraph"/>
        <w:ind w:left="0" w:right="180"/>
        <w:rPr>
          <w:rFonts w:ascii="GHEA Grapalat" w:hAnsi="GHEA Grapalat" w:cs="Calibri"/>
          <w:bCs/>
          <w:iCs/>
          <w:sz w:val="20"/>
          <w:szCs w:val="20"/>
          <w:lang w:val="hy-AM"/>
        </w:rPr>
      </w:pPr>
      <w:r w:rsidRPr="00973BDF">
        <w:rPr>
          <w:rFonts w:ascii="GHEA Grapalat" w:hAnsi="GHEA Grapalat" w:cs="Calibri"/>
          <w:bCs/>
          <w:iCs/>
          <w:sz w:val="20"/>
          <w:szCs w:val="20"/>
          <w:lang w:val="hy-AM"/>
        </w:rPr>
        <w:t>3.</w:t>
      </w:r>
      <w:r w:rsidRPr="00973BDF">
        <w:rPr>
          <w:rFonts w:ascii="GHEA Grapalat" w:hAnsi="GHEA Grapalat" w:cs="Calibri"/>
          <w:bCs/>
          <w:iCs/>
          <w:sz w:val="20"/>
          <w:szCs w:val="20"/>
        </w:rPr>
        <w:t xml:space="preserve"> Подрядчик до начала работ вместе с представителями заказчика и тех.надзора на месте изучают объемы исполяемых работ и составляют схематические чертежи,</w:t>
      </w:r>
      <w:r w:rsidRPr="00973BDF">
        <w:rPr>
          <w:rFonts w:ascii="GHEA Grapalat" w:hAnsi="GHEA Grapalat" w:cs="Calibri"/>
          <w:bCs/>
          <w:iCs/>
          <w:sz w:val="20"/>
          <w:szCs w:val="20"/>
          <w:lang w:val="hy-AM"/>
        </w:rPr>
        <w:t xml:space="preserve"> </w:t>
      </w:r>
    </w:p>
    <w:p w14:paraId="68AAEA08" w14:textId="77777777" w:rsidR="00C400BC" w:rsidRPr="00973BDF" w:rsidRDefault="00C400BC" w:rsidP="00C400BC">
      <w:pPr>
        <w:pStyle w:val="ListParagraph"/>
        <w:ind w:left="0" w:right="180"/>
        <w:rPr>
          <w:rFonts w:ascii="GHEA Grapalat" w:hAnsi="GHEA Grapalat" w:cs="Calibri"/>
          <w:bCs/>
          <w:iCs/>
          <w:sz w:val="20"/>
          <w:szCs w:val="20"/>
        </w:rPr>
      </w:pPr>
      <w:r w:rsidRPr="00973BDF">
        <w:rPr>
          <w:rFonts w:ascii="GHEA Grapalat" w:hAnsi="GHEA Grapalat" w:cs="Calibri"/>
          <w:bCs/>
          <w:iCs/>
          <w:sz w:val="20"/>
          <w:szCs w:val="20"/>
          <w:lang w:val="hy-AM"/>
        </w:rPr>
        <w:t>4.</w:t>
      </w:r>
      <w:r w:rsidRPr="00973BDF">
        <w:rPr>
          <w:rFonts w:ascii="GHEA Grapalat" w:hAnsi="GHEA Grapalat" w:cs="Calibri"/>
          <w:bCs/>
          <w:iCs/>
          <w:sz w:val="20"/>
          <w:szCs w:val="20"/>
        </w:rPr>
        <w:t xml:space="preserve"> При сдаче исполненных работ подрядчик предоставляет схемы-чертежи, фотографии, скрытые акты, документы, удостоверяющие качество использованных материалов,</w:t>
      </w:r>
      <w:r w:rsidRPr="00973BDF">
        <w:rPr>
          <w:rFonts w:ascii="GHEA Grapalat" w:hAnsi="GHEA Grapalat" w:cs="Sylfaen"/>
          <w:bCs/>
          <w:sz w:val="20"/>
          <w:szCs w:val="20"/>
        </w:rPr>
        <w:t xml:space="preserve"> </w:t>
      </w:r>
    </w:p>
    <w:p w14:paraId="7FE119C2" w14:textId="77777777" w:rsidR="00C400BC" w:rsidRPr="00973BDF" w:rsidRDefault="00C400BC" w:rsidP="00C400BC">
      <w:pPr>
        <w:pStyle w:val="ListParagraph"/>
        <w:ind w:left="0" w:right="180"/>
        <w:rPr>
          <w:rFonts w:ascii="GHEA Grapalat" w:hAnsi="GHEA Grapalat" w:cs="Calibri"/>
          <w:bCs/>
          <w:iCs/>
          <w:sz w:val="20"/>
          <w:szCs w:val="20"/>
        </w:rPr>
      </w:pPr>
      <w:r w:rsidRPr="00973BDF">
        <w:rPr>
          <w:rFonts w:ascii="GHEA Grapalat" w:hAnsi="GHEA Grapalat" w:cs="Calibri"/>
          <w:bCs/>
          <w:iCs/>
          <w:sz w:val="20"/>
          <w:szCs w:val="20"/>
          <w:lang w:val="hy-AM"/>
        </w:rPr>
        <w:t>5.</w:t>
      </w:r>
      <w:r w:rsidRPr="00973BDF">
        <w:rPr>
          <w:rFonts w:ascii="GHEA Grapalat" w:hAnsi="GHEA Grapalat" w:cs="Calibri"/>
          <w:bCs/>
          <w:iCs/>
          <w:sz w:val="20"/>
          <w:szCs w:val="20"/>
        </w:rPr>
        <w:t xml:space="preserve"> После подготовительных работ фрезом, перевозка срезок а/б слоя по адресу, указанному заказчиком,</w:t>
      </w:r>
    </w:p>
    <w:p w14:paraId="79A6140B" w14:textId="77777777" w:rsidR="00C400BC" w:rsidRPr="00973BDF" w:rsidRDefault="00C400BC" w:rsidP="00C400BC">
      <w:pPr>
        <w:pStyle w:val="ListParagraph"/>
        <w:ind w:left="0" w:right="180"/>
        <w:rPr>
          <w:rFonts w:ascii="GHEA Grapalat" w:hAnsi="GHEA Grapalat" w:cs="Calibri"/>
          <w:bCs/>
          <w:iCs/>
          <w:sz w:val="20"/>
          <w:szCs w:val="20"/>
          <w:lang w:val="hy-AM"/>
        </w:rPr>
      </w:pPr>
      <w:r w:rsidRPr="00973BDF">
        <w:rPr>
          <w:rFonts w:ascii="GHEA Grapalat" w:hAnsi="GHEA Grapalat" w:cs="Calibri"/>
          <w:bCs/>
          <w:iCs/>
          <w:sz w:val="20"/>
          <w:szCs w:val="20"/>
          <w:lang w:val="hy-AM"/>
        </w:rPr>
        <w:t xml:space="preserve">6. </w:t>
      </w:r>
      <w:r w:rsidRPr="00973BDF">
        <w:rPr>
          <w:rFonts w:ascii="GHEA Grapalat" w:hAnsi="GHEA Grapalat" w:cs="Calibri"/>
          <w:bCs/>
          <w:iCs/>
          <w:sz w:val="20"/>
          <w:szCs w:val="20"/>
        </w:rPr>
        <w:t>Арендованные технические средства и оборудование на время сроков употребления не должны быть использованы со стороны арендатора и (или) отданы в использование другой организации</w:t>
      </w:r>
      <w:r w:rsidRPr="00973BDF">
        <w:rPr>
          <w:rFonts w:ascii="GHEA Grapalat" w:hAnsi="GHEA Grapalat" w:cs="Calibri"/>
          <w:bCs/>
          <w:iCs/>
          <w:sz w:val="20"/>
          <w:szCs w:val="20"/>
          <w:lang w:val="hy-AM"/>
        </w:rPr>
        <w:t>,</w:t>
      </w:r>
    </w:p>
    <w:p w14:paraId="735BF1D7" w14:textId="77777777" w:rsidR="00C400BC" w:rsidRPr="00973BDF" w:rsidRDefault="00C400BC" w:rsidP="00C400BC">
      <w:pPr>
        <w:pStyle w:val="ListParagraph"/>
        <w:ind w:left="0" w:right="180"/>
        <w:rPr>
          <w:rFonts w:ascii="GHEA Grapalat" w:hAnsi="GHEA Grapalat" w:cs="Calibri"/>
          <w:bCs/>
          <w:iCs/>
          <w:sz w:val="20"/>
          <w:szCs w:val="20"/>
        </w:rPr>
      </w:pPr>
      <w:r w:rsidRPr="00973BDF">
        <w:rPr>
          <w:rFonts w:ascii="GHEA Grapalat" w:hAnsi="GHEA Grapalat" w:cs="Calibri"/>
          <w:bCs/>
          <w:iCs/>
          <w:sz w:val="20"/>
          <w:szCs w:val="20"/>
          <w:lang w:val="hy-AM"/>
        </w:rPr>
        <w:t xml:space="preserve">7. </w:t>
      </w:r>
      <w:r w:rsidRPr="00973BDF">
        <w:rPr>
          <w:rFonts w:ascii="GHEA Grapalat" w:hAnsi="GHEA Grapalat" w:cs="Calibri"/>
          <w:bCs/>
          <w:iCs/>
          <w:sz w:val="20"/>
          <w:szCs w:val="20"/>
        </w:rPr>
        <w:t>В административном  р-не  исполнение работ одновременно на 3-4 объекте,</w:t>
      </w:r>
    </w:p>
    <w:p w14:paraId="2959AB16" w14:textId="77777777" w:rsidR="00C400BC" w:rsidRPr="00973BDF" w:rsidRDefault="00C400BC" w:rsidP="00C400BC">
      <w:pPr>
        <w:pStyle w:val="ListParagraph"/>
        <w:ind w:left="0" w:right="180"/>
        <w:rPr>
          <w:rFonts w:ascii="GHEA Grapalat" w:hAnsi="GHEA Grapalat" w:cs="Calibri"/>
          <w:bCs/>
          <w:iCs/>
          <w:sz w:val="20"/>
          <w:szCs w:val="20"/>
        </w:rPr>
      </w:pPr>
      <w:r w:rsidRPr="00973BDF">
        <w:rPr>
          <w:rFonts w:ascii="GHEA Grapalat" w:hAnsi="GHEA Grapalat" w:cs="Calibri"/>
          <w:bCs/>
          <w:iCs/>
          <w:sz w:val="20"/>
          <w:szCs w:val="20"/>
        </w:rPr>
        <w:t>8. При необходимости исполнения работ в ночное время-установление предупреждающих знакож и осветительных приборов,</w:t>
      </w:r>
    </w:p>
    <w:p w14:paraId="3966DB4C" w14:textId="5DEC692F" w:rsidR="0006131B" w:rsidRDefault="00C400BC" w:rsidP="00C400BC">
      <w:pPr>
        <w:rPr>
          <w:rFonts w:ascii="GHEA Grapalat" w:hAnsi="GHEA Grapalat" w:cs="Calibri"/>
          <w:bCs/>
          <w:iCs/>
          <w:sz w:val="20"/>
          <w:szCs w:val="20"/>
        </w:rPr>
      </w:pPr>
      <w:r w:rsidRPr="00973BDF">
        <w:rPr>
          <w:rFonts w:ascii="GHEA Grapalat" w:hAnsi="GHEA Grapalat" w:cs="Calibri"/>
          <w:bCs/>
          <w:iCs/>
          <w:sz w:val="20"/>
          <w:szCs w:val="20"/>
        </w:rPr>
        <w:t>9. При исполнении работ-ограждение территории временными барьерами и указательными щитами.</w:t>
      </w:r>
    </w:p>
    <w:p w14:paraId="518C2B1B" w14:textId="77777777" w:rsidR="00C400BC" w:rsidRDefault="00C400BC" w:rsidP="00C400BC">
      <w:pPr>
        <w:jc w:val="center"/>
        <w:rPr>
          <w:rFonts w:ascii="GHEA Grapalat" w:hAnsi="GHEA Grapalat" w:cs="Sylfaen"/>
          <w:b/>
          <w:bCs/>
          <w:color w:val="000000"/>
        </w:rPr>
      </w:pPr>
    </w:p>
    <w:p w14:paraId="20BE412B" w14:textId="3569DD98" w:rsidR="00D86A06" w:rsidRDefault="00D86A06" w:rsidP="00D86A06">
      <w:pPr>
        <w:jc w:val="center"/>
        <w:rPr>
          <w:rFonts w:ascii="GHEA Grapalat" w:hAnsi="GHEA Grapalat" w:cs="Sylfaen"/>
          <w:b/>
          <w:bCs/>
          <w:color w:val="000000"/>
          <w:lang w:val="hy-AM"/>
        </w:rPr>
      </w:pPr>
      <w:r w:rsidRPr="00D86A06">
        <w:rPr>
          <w:rFonts w:ascii="GHEA Grapalat" w:hAnsi="GHEA Grapalat" w:cs="Sylfaen"/>
          <w:b/>
          <w:bCs/>
          <w:color w:val="000000"/>
        </w:rPr>
        <w:t>СМЕТА</w:t>
      </w:r>
      <w:r w:rsidRPr="00D86A06">
        <w:rPr>
          <w:rFonts w:ascii="GHEA Grapalat" w:hAnsi="GHEA Grapalat" w:cs="Sylfaen"/>
          <w:b/>
          <w:bCs/>
          <w:color w:val="000000"/>
          <w:lang w:val="hy-AM"/>
        </w:rPr>
        <w:t xml:space="preserve"> </w:t>
      </w:r>
    </w:p>
    <w:p w14:paraId="715D1E5C" w14:textId="670F9CA3" w:rsidR="00297822" w:rsidRDefault="00BA597A" w:rsidP="00C65980">
      <w:pPr>
        <w:ind w:right="-649"/>
        <w:jc w:val="center"/>
        <w:rPr>
          <w:rFonts w:ascii="GHEA Grapalat" w:hAnsi="GHEA Grapalat" w:cs="Sylfaen"/>
          <w:bCs/>
          <w:sz w:val="20"/>
          <w:szCs w:val="22"/>
          <w:lang w:val="hy-AM"/>
        </w:rPr>
      </w:pPr>
      <w:r>
        <w:rPr>
          <w:rFonts w:ascii="GHEA Grapalat" w:hAnsi="GHEA Grapalat" w:cs="Sylfaen" w:hint="eastAsia"/>
          <w:bCs/>
          <w:sz w:val="20"/>
          <w:szCs w:val="22"/>
          <w:lang w:val="hy-AM"/>
        </w:rPr>
        <w:t>Ремонтные и профилактические работы асфальтобетонного покрытия улиц и дворов Аванского административного района города Еревана</w:t>
      </w:r>
    </w:p>
    <w:p w14:paraId="40492D49" w14:textId="77777777" w:rsidR="00C65980" w:rsidRPr="00C65980" w:rsidRDefault="00C65980" w:rsidP="00C65980">
      <w:pPr>
        <w:ind w:right="-649"/>
        <w:jc w:val="center"/>
        <w:rPr>
          <w:rFonts w:ascii="GHEA Grapalat" w:hAnsi="GHEA Grapalat" w:cs="Sylfaen"/>
          <w:bCs/>
          <w:color w:val="000000"/>
          <w:sz w:val="22"/>
          <w:szCs w:val="22"/>
          <w:lang w:val="hy-AM"/>
        </w:rPr>
      </w:pPr>
    </w:p>
    <w:tbl>
      <w:tblPr>
        <w:tblW w:w="11078" w:type="dxa"/>
        <w:jc w:val="center"/>
        <w:tblLook w:val="04A0" w:firstRow="1" w:lastRow="0" w:firstColumn="1" w:lastColumn="0" w:noHBand="0" w:noVBand="1"/>
      </w:tblPr>
      <w:tblGrid>
        <w:gridCol w:w="355"/>
        <w:gridCol w:w="5552"/>
        <w:gridCol w:w="1258"/>
        <w:gridCol w:w="1319"/>
        <w:gridCol w:w="1238"/>
        <w:gridCol w:w="1356"/>
      </w:tblGrid>
      <w:tr w:rsidR="00F92BA1" w:rsidRPr="00973BDF" w14:paraId="25CBC1E5" w14:textId="77777777" w:rsidTr="00F92BA1">
        <w:trPr>
          <w:trHeight w:val="1020"/>
          <w:jc w:val="center"/>
        </w:trPr>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14:paraId="0D67E390" w14:textId="77777777" w:rsidR="00F92BA1" w:rsidRPr="00973BDF" w:rsidRDefault="00F92BA1" w:rsidP="004C6180">
            <w:pPr>
              <w:jc w:val="center"/>
              <w:rPr>
                <w:rFonts w:ascii="GHEA Grapalat" w:hAnsi="GHEA Grapalat" w:cs="Calibri"/>
                <w:b/>
                <w:bCs/>
                <w:sz w:val="20"/>
                <w:szCs w:val="20"/>
              </w:rPr>
            </w:pPr>
            <w:r w:rsidRPr="00973BDF">
              <w:rPr>
                <w:rFonts w:ascii="GHEA Grapalat" w:hAnsi="GHEA Grapalat" w:cs="Calibri"/>
                <w:b/>
                <w:bCs/>
                <w:sz w:val="20"/>
                <w:szCs w:val="20"/>
              </w:rPr>
              <w:t>N</w:t>
            </w:r>
          </w:p>
        </w:tc>
        <w:tc>
          <w:tcPr>
            <w:tcW w:w="5552" w:type="dxa"/>
            <w:tcBorders>
              <w:top w:val="single" w:sz="4" w:space="0" w:color="auto"/>
              <w:left w:val="nil"/>
              <w:bottom w:val="single" w:sz="4" w:space="0" w:color="auto"/>
              <w:right w:val="single" w:sz="4" w:space="0" w:color="auto"/>
            </w:tcBorders>
            <w:shd w:val="clear" w:color="auto" w:fill="auto"/>
            <w:vAlign w:val="center"/>
          </w:tcPr>
          <w:p w14:paraId="6591CC80" w14:textId="77777777" w:rsidR="00F92BA1" w:rsidRPr="00973BDF" w:rsidRDefault="00F92BA1" w:rsidP="004C6180">
            <w:pPr>
              <w:jc w:val="center"/>
              <w:rPr>
                <w:rFonts w:ascii="GHEA Grapalat" w:hAnsi="GHEA Grapalat" w:cs="Calibri"/>
                <w:b/>
                <w:bCs/>
                <w:sz w:val="20"/>
                <w:szCs w:val="20"/>
              </w:rPr>
            </w:pPr>
            <w:r w:rsidRPr="00973BDF">
              <w:rPr>
                <w:rFonts w:ascii="GHEA Grapalat" w:hAnsi="GHEA Grapalat" w:cs="Calibri"/>
                <w:b/>
                <w:bCs/>
                <w:sz w:val="20"/>
                <w:szCs w:val="20"/>
              </w:rPr>
              <w:t>Название работ</w:t>
            </w:r>
          </w:p>
        </w:tc>
        <w:tc>
          <w:tcPr>
            <w:tcW w:w="1258" w:type="dxa"/>
            <w:tcBorders>
              <w:top w:val="single" w:sz="4" w:space="0" w:color="auto"/>
              <w:left w:val="nil"/>
              <w:bottom w:val="single" w:sz="4" w:space="0" w:color="auto"/>
              <w:right w:val="single" w:sz="4" w:space="0" w:color="auto"/>
            </w:tcBorders>
            <w:shd w:val="clear" w:color="auto" w:fill="auto"/>
            <w:vAlign w:val="center"/>
          </w:tcPr>
          <w:p w14:paraId="255F2564" w14:textId="77777777" w:rsidR="00F92BA1" w:rsidRPr="00973BDF" w:rsidRDefault="00F92BA1" w:rsidP="004C6180">
            <w:pPr>
              <w:jc w:val="center"/>
              <w:rPr>
                <w:rFonts w:ascii="GHEA Grapalat" w:hAnsi="GHEA Grapalat" w:cs="Calibri"/>
                <w:b/>
                <w:bCs/>
                <w:sz w:val="20"/>
                <w:szCs w:val="20"/>
              </w:rPr>
            </w:pPr>
            <w:r w:rsidRPr="00973BDF">
              <w:rPr>
                <w:rFonts w:ascii="GHEA Grapalat" w:hAnsi="GHEA Grapalat" w:cs="Calibri"/>
                <w:b/>
                <w:bCs/>
                <w:sz w:val="20"/>
                <w:szCs w:val="20"/>
              </w:rPr>
              <w:t>Единица измерения</w:t>
            </w:r>
          </w:p>
        </w:tc>
        <w:tc>
          <w:tcPr>
            <w:tcW w:w="1319" w:type="dxa"/>
            <w:tcBorders>
              <w:top w:val="single" w:sz="4" w:space="0" w:color="auto"/>
              <w:left w:val="nil"/>
              <w:bottom w:val="single" w:sz="4" w:space="0" w:color="auto"/>
              <w:right w:val="single" w:sz="4" w:space="0" w:color="auto"/>
            </w:tcBorders>
            <w:shd w:val="clear" w:color="auto" w:fill="auto"/>
            <w:vAlign w:val="center"/>
          </w:tcPr>
          <w:p w14:paraId="4E2A2D77" w14:textId="77777777" w:rsidR="00F92BA1" w:rsidRPr="00973BDF" w:rsidRDefault="00F92BA1" w:rsidP="004C6180">
            <w:pPr>
              <w:jc w:val="center"/>
              <w:rPr>
                <w:rFonts w:ascii="GHEA Grapalat" w:hAnsi="GHEA Grapalat" w:cs="Calibri"/>
                <w:b/>
                <w:bCs/>
                <w:sz w:val="20"/>
                <w:szCs w:val="20"/>
              </w:rPr>
            </w:pPr>
            <w:r w:rsidRPr="00973BDF">
              <w:rPr>
                <w:rFonts w:ascii="GHEA Grapalat" w:hAnsi="GHEA Grapalat" w:cs="Calibri"/>
                <w:b/>
                <w:bCs/>
                <w:sz w:val="20"/>
                <w:szCs w:val="20"/>
              </w:rPr>
              <w:t>Количество</w:t>
            </w:r>
          </w:p>
        </w:tc>
        <w:tc>
          <w:tcPr>
            <w:tcW w:w="1238" w:type="dxa"/>
            <w:tcBorders>
              <w:top w:val="single" w:sz="4" w:space="0" w:color="auto"/>
              <w:left w:val="nil"/>
              <w:bottom w:val="single" w:sz="4" w:space="0" w:color="auto"/>
              <w:right w:val="single" w:sz="4" w:space="0" w:color="auto"/>
            </w:tcBorders>
            <w:shd w:val="clear" w:color="auto" w:fill="auto"/>
            <w:vAlign w:val="center"/>
          </w:tcPr>
          <w:p w14:paraId="431F1AA7" w14:textId="77777777" w:rsidR="00F92BA1" w:rsidRPr="00973BDF" w:rsidRDefault="00F92BA1" w:rsidP="004C6180">
            <w:pPr>
              <w:jc w:val="center"/>
              <w:rPr>
                <w:rFonts w:ascii="GHEA Grapalat" w:hAnsi="GHEA Grapalat" w:cs="Calibri"/>
                <w:b/>
                <w:bCs/>
                <w:sz w:val="20"/>
                <w:szCs w:val="20"/>
              </w:rPr>
            </w:pPr>
            <w:r w:rsidRPr="00973BDF">
              <w:rPr>
                <w:rFonts w:ascii="GHEA Grapalat" w:hAnsi="GHEA Grapalat" w:cs="Calibri"/>
                <w:b/>
                <w:bCs/>
                <w:sz w:val="20"/>
                <w:szCs w:val="20"/>
              </w:rPr>
              <w:t>Стоимость единицы</w:t>
            </w:r>
            <w:r w:rsidRPr="00973BDF">
              <w:rPr>
                <w:rFonts w:ascii="GHEA Grapalat" w:hAnsi="GHEA Grapalat" w:cs="Calibri"/>
                <w:b/>
                <w:bCs/>
                <w:sz w:val="20"/>
                <w:szCs w:val="20"/>
                <w:lang w:val="hy-AM"/>
              </w:rPr>
              <w:t xml:space="preserve"> </w:t>
            </w:r>
            <w:r w:rsidRPr="00973BDF">
              <w:rPr>
                <w:rFonts w:ascii="GHEA Grapalat" w:hAnsi="GHEA Grapalat" w:cs="Calibri"/>
                <w:b/>
                <w:bCs/>
                <w:sz w:val="20"/>
                <w:szCs w:val="20"/>
              </w:rPr>
              <w:t>(тыс. АРМ драм)</w:t>
            </w:r>
          </w:p>
        </w:tc>
        <w:tc>
          <w:tcPr>
            <w:tcW w:w="1356" w:type="dxa"/>
            <w:tcBorders>
              <w:top w:val="single" w:sz="4" w:space="0" w:color="auto"/>
              <w:left w:val="nil"/>
              <w:bottom w:val="single" w:sz="4" w:space="0" w:color="auto"/>
              <w:right w:val="single" w:sz="4" w:space="0" w:color="auto"/>
            </w:tcBorders>
            <w:shd w:val="clear" w:color="auto" w:fill="auto"/>
            <w:vAlign w:val="center"/>
          </w:tcPr>
          <w:p w14:paraId="1B4E4C24" w14:textId="77777777" w:rsidR="00F92BA1" w:rsidRPr="00973BDF" w:rsidRDefault="00F92BA1" w:rsidP="004C6180">
            <w:pPr>
              <w:jc w:val="center"/>
              <w:rPr>
                <w:rFonts w:ascii="GHEA Grapalat" w:hAnsi="GHEA Grapalat" w:cs="Calibri"/>
                <w:b/>
                <w:bCs/>
                <w:sz w:val="20"/>
                <w:szCs w:val="20"/>
              </w:rPr>
            </w:pPr>
            <w:r w:rsidRPr="00973BDF">
              <w:rPr>
                <w:rFonts w:ascii="GHEA Grapalat" w:hAnsi="GHEA Grapalat" w:cs="Calibri"/>
                <w:b/>
                <w:bCs/>
                <w:sz w:val="20"/>
                <w:szCs w:val="20"/>
              </w:rPr>
              <w:t>Общая стоимость (тыс. АРМ драм)</w:t>
            </w:r>
          </w:p>
        </w:tc>
      </w:tr>
      <w:tr w:rsidR="00F92BA1" w:rsidRPr="00973BDF" w14:paraId="748A7541" w14:textId="77777777" w:rsidTr="00F92BA1">
        <w:trPr>
          <w:trHeight w:val="330"/>
          <w:jc w:val="center"/>
        </w:trPr>
        <w:tc>
          <w:tcPr>
            <w:tcW w:w="355" w:type="dxa"/>
            <w:tcBorders>
              <w:top w:val="nil"/>
              <w:left w:val="single" w:sz="4" w:space="0" w:color="auto"/>
              <w:bottom w:val="single" w:sz="4" w:space="0" w:color="auto"/>
              <w:right w:val="single" w:sz="4" w:space="0" w:color="auto"/>
            </w:tcBorders>
            <w:shd w:val="clear" w:color="auto" w:fill="auto"/>
            <w:vAlign w:val="center"/>
          </w:tcPr>
          <w:p w14:paraId="14DA263E"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1</w:t>
            </w:r>
          </w:p>
        </w:tc>
        <w:tc>
          <w:tcPr>
            <w:tcW w:w="5552" w:type="dxa"/>
            <w:tcBorders>
              <w:top w:val="nil"/>
              <w:left w:val="nil"/>
              <w:bottom w:val="single" w:sz="4" w:space="0" w:color="auto"/>
              <w:right w:val="single" w:sz="4" w:space="0" w:color="auto"/>
            </w:tcBorders>
            <w:shd w:val="clear" w:color="auto" w:fill="auto"/>
            <w:vAlign w:val="bottom"/>
          </w:tcPr>
          <w:p w14:paraId="0FF9C6E8"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2</w:t>
            </w:r>
          </w:p>
        </w:tc>
        <w:tc>
          <w:tcPr>
            <w:tcW w:w="1258" w:type="dxa"/>
            <w:tcBorders>
              <w:top w:val="nil"/>
              <w:left w:val="nil"/>
              <w:bottom w:val="single" w:sz="4" w:space="0" w:color="auto"/>
              <w:right w:val="single" w:sz="4" w:space="0" w:color="auto"/>
            </w:tcBorders>
            <w:shd w:val="clear" w:color="auto" w:fill="auto"/>
            <w:vAlign w:val="center"/>
          </w:tcPr>
          <w:p w14:paraId="7C507676"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3</w:t>
            </w:r>
          </w:p>
        </w:tc>
        <w:tc>
          <w:tcPr>
            <w:tcW w:w="1319" w:type="dxa"/>
            <w:tcBorders>
              <w:top w:val="nil"/>
              <w:left w:val="nil"/>
              <w:bottom w:val="single" w:sz="4" w:space="0" w:color="auto"/>
              <w:right w:val="single" w:sz="4" w:space="0" w:color="auto"/>
            </w:tcBorders>
            <w:shd w:val="clear" w:color="auto" w:fill="auto"/>
            <w:vAlign w:val="center"/>
          </w:tcPr>
          <w:p w14:paraId="35DD984F"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4</w:t>
            </w:r>
          </w:p>
        </w:tc>
        <w:tc>
          <w:tcPr>
            <w:tcW w:w="1238" w:type="dxa"/>
            <w:tcBorders>
              <w:top w:val="nil"/>
              <w:left w:val="nil"/>
              <w:bottom w:val="single" w:sz="4" w:space="0" w:color="auto"/>
              <w:right w:val="single" w:sz="4" w:space="0" w:color="auto"/>
            </w:tcBorders>
            <w:shd w:val="clear" w:color="auto" w:fill="auto"/>
            <w:vAlign w:val="bottom"/>
          </w:tcPr>
          <w:p w14:paraId="1128E9E4"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5</w:t>
            </w:r>
          </w:p>
        </w:tc>
        <w:tc>
          <w:tcPr>
            <w:tcW w:w="1356" w:type="dxa"/>
            <w:tcBorders>
              <w:top w:val="nil"/>
              <w:left w:val="nil"/>
              <w:bottom w:val="single" w:sz="4" w:space="0" w:color="auto"/>
              <w:right w:val="single" w:sz="4" w:space="0" w:color="auto"/>
            </w:tcBorders>
            <w:shd w:val="clear" w:color="auto" w:fill="auto"/>
            <w:vAlign w:val="center"/>
          </w:tcPr>
          <w:p w14:paraId="69A18579"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6</w:t>
            </w:r>
          </w:p>
        </w:tc>
      </w:tr>
      <w:tr w:rsidR="00F92BA1" w:rsidRPr="00973BDF" w14:paraId="79E00EE8" w14:textId="77777777" w:rsidTr="00F92BA1">
        <w:trPr>
          <w:trHeight w:val="874"/>
          <w:jc w:val="center"/>
        </w:trPr>
        <w:tc>
          <w:tcPr>
            <w:tcW w:w="355" w:type="dxa"/>
            <w:tcBorders>
              <w:top w:val="nil"/>
              <w:left w:val="single" w:sz="4" w:space="0" w:color="auto"/>
              <w:bottom w:val="single" w:sz="4" w:space="0" w:color="auto"/>
              <w:right w:val="single" w:sz="4" w:space="0" w:color="auto"/>
            </w:tcBorders>
            <w:shd w:val="clear" w:color="auto" w:fill="auto"/>
            <w:noWrap/>
            <w:vAlign w:val="center"/>
          </w:tcPr>
          <w:p w14:paraId="7EC139F1"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1</w:t>
            </w:r>
          </w:p>
        </w:tc>
        <w:tc>
          <w:tcPr>
            <w:tcW w:w="5552" w:type="dxa"/>
            <w:tcBorders>
              <w:top w:val="nil"/>
              <w:left w:val="nil"/>
              <w:bottom w:val="single" w:sz="4" w:space="0" w:color="auto"/>
              <w:right w:val="single" w:sz="4" w:space="0" w:color="auto"/>
            </w:tcBorders>
            <w:shd w:val="clear" w:color="auto" w:fill="auto"/>
            <w:vAlign w:val="center"/>
          </w:tcPr>
          <w:p w14:paraId="55D8D227"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Ремонт дворовых территорий, дорог и тротуаров.</w:t>
            </w:r>
          </w:p>
          <w:p w14:paraId="7A0308E4"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 xml:space="preserve">Снос поврежденного асфальтобетонного покрытия улиц, дворовых дорог и площадей (фрезой или ударным </w:t>
            </w:r>
            <w:r w:rsidRPr="00973BDF">
              <w:rPr>
                <w:rFonts w:ascii="GHEA Grapalat" w:hAnsi="GHEA Grapalat" w:cs="Calibri"/>
                <w:sz w:val="20"/>
                <w:szCs w:val="20"/>
              </w:rPr>
              <w:lastRenderedPageBreak/>
              <w:t xml:space="preserve">молотком не менее 4 см), выравнивание (до 10% щебеночного основания, при необходимости фрезерованной асфальтобетонной стяжкой), очистка отремонтированного покрытия от грязи, пыли </w:t>
            </w:r>
            <w:r w:rsidRPr="00973BDF">
              <w:rPr>
                <w:rFonts w:ascii="GHEA Grapalat" w:hAnsi="GHEA Grapalat" w:cs="Calibri"/>
                <w:sz w:val="20"/>
                <w:szCs w:val="20"/>
                <w:lang w:val="hy-AM"/>
              </w:rPr>
              <w:t>,</w:t>
            </w:r>
            <w:r w:rsidRPr="00973BDF">
              <w:rPr>
                <w:rFonts w:ascii="GHEA Grapalat" w:hAnsi="GHEA Grapalat" w:cs="Calibri"/>
                <w:sz w:val="20"/>
                <w:szCs w:val="20"/>
              </w:rPr>
              <w:t xml:space="preserve"> </w:t>
            </w:r>
            <w:r w:rsidRPr="00973BDF">
              <w:rPr>
                <w:rFonts w:ascii="GHEA Grapalat" w:hAnsi="GHEA Grapalat"/>
                <w:sz w:val="20"/>
                <w:szCs w:val="20"/>
              </w:rPr>
              <w:t>обработка поверхности битумом (0,6 л/кв. м), укладка мелкозернистого асфальтобетонного покрытия толщиной не менее 4 см, сбор строительных отходов, погрузка транспортных средств и транспортировка на полигон.</w:t>
            </w:r>
          </w:p>
        </w:tc>
        <w:tc>
          <w:tcPr>
            <w:tcW w:w="1258" w:type="dxa"/>
            <w:tcBorders>
              <w:top w:val="nil"/>
              <w:left w:val="nil"/>
              <w:bottom w:val="single" w:sz="4" w:space="0" w:color="auto"/>
              <w:right w:val="single" w:sz="4" w:space="0" w:color="auto"/>
            </w:tcBorders>
            <w:shd w:val="clear" w:color="auto" w:fill="auto"/>
            <w:noWrap/>
            <w:vAlign w:val="center"/>
          </w:tcPr>
          <w:p w14:paraId="61791427"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lastRenderedPageBreak/>
              <w:t xml:space="preserve">Кв. </w:t>
            </w:r>
            <w:r w:rsidRPr="00973BDF">
              <w:rPr>
                <w:rFonts w:ascii="GHEA Grapalat" w:hAnsi="GHEA Grapalat"/>
                <w:sz w:val="20"/>
                <w:szCs w:val="20"/>
              </w:rPr>
              <w:t>м</w:t>
            </w:r>
          </w:p>
        </w:tc>
        <w:tc>
          <w:tcPr>
            <w:tcW w:w="1319" w:type="dxa"/>
            <w:tcBorders>
              <w:top w:val="nil"/>
              <w:left w:val="nil"/>
              <w:bottom w:val="single" w:sz="4" w:space="0" w:color="auto"/>
              <w:right w:val="single" w:sz="4" w:space="0" w:color="auto"/>
            </w:tcBorders>
            <w:shd w:val="clear" w:color="auto" w:fill="auto"/>
            <w:noWrap/>
            <w:vAlign w:val="center"/>
          </w:tcPr>
          <w:p w14:paraId="7D0709C9" w14:textId="77777777" w:rsidR="00F92BA1" w:rsidRPr="00973BDF" w:rsidRDefault="00F92BA1" w:rsidP="004C6180">
            <w:pPr>
              <w:jc w:val="center"/>
              <w:rPr>
                <w:rFonts w:ascii="GHEA Grapalat" w:hAnsi="GHEA Grapalat" w:cs="Arial"/>
                <w:sz w:val="20"/>
                <w:szCs w:val="20"/>
                <w:lang w:val="hy-AM"/>
              </w:rPr>
            </w:pPr>
            <w:r w:rsidRPr="00973BDF">
              <w:rPr>
                <w:rFonts w:ascii="GHEA Grapalat" w:hAnsi="GHEA Grapalat" w:cs="Arial"/>
                <w:sz w:val="20"/>
                <w:szCs w:val="20"/>
                <w:lang w:val="hy-AM"/>
              </w:rPr>
              <w:t>11700</w:t>
            </w:r>
          </w:p>
        </w:tc>
        <w:tc>
          <w:tcPr>
            <w:tcW w:w="1238" w:type="dxa"/>
            <w:tcBorders>
              <w:top w:val="nil"/>
              <w:left w:val="nil"/>
              <w:bottom w:val="single" w:sz="4" w:space="0" w:color="auto"/>
              <w:right w:val="single" w:sz="4" w:space="0" w:color="auto"/>
            </w:tcBorders>
            <w:shd w:val="clear" w:color="auto" w:fill="auto"/>
            <w:vAlign w:val="center"/>
          </w:tcPr>
          <w:p w14:paraId="120F5A42" w14:textId="77777777" w:rsidR="00F92BA1" w:rsidRPr="00973BDF" w:rsidRDefault="00F92BA1" w:rsidP="004C6180">
            <w:pPr>
              <w:jc w:val="center"/>
              <w:rPr>
                <w:rFonts w:ascii="GHEA Grapalat" w:hAnsi="GHEA Grapalat" w:cs="Arial"/>
                <w:sz w:val="20"/>
                <w:szCs w:val="20"/>
                <w:lang w:val="hy-AM"/>
              </w:rPr>
            </w:pPr>
            <w:r w:rsidRPr="00973BDF">
              <w:rPr>
                <w:rFonts w:ascii="GHEA Grapalat" w:hAnsi="GHEA Grapalat" w:cs="Arial"/>
                <w:sz w:val="20"/>
                <w:szCs w:val="20"/>
                <w:lang w:val="hy-AM"/>
              </w:rPr>
              <w:t>3,955</w:t>
            </w:r>
          </w:p>
        </w:tc>
        <w:tc>
          <w:tcPr>
            <w:tcW w:w="1356" w:type="dxa"/>
            <w:tcBorders>
              <w:top w:val="nil"/>
              <w:left w:val="nil"/>
              <w:bottom w:val="single" w:sz="4" w:space="0" w:color="auto"/>
              <w:right w:val="single" w:sz="4" w:space="0" w:color="auto"/>
            </w:tcBorders>
            <w:shd w:val="clear" w:color="auto" w:fill="auto"/>
            <w:vAlign w:val="center"/>
          </w:tcPr>
          <w:p w14:paraId="720661BA" w14:textId="77777777" w:rsidR="00F92BA1" w:rsidRPr="00973BDF" w:rsidRDefault="00F92BA1" w:rsidP="004C6180">
            <w:pPr>
              <w:jc w:val="center"/>
              <w:rPr>
                <w:rFonts w:ascii="GHEA Grapalat" w:hAnsi="GHEA Grapalat" w:cs="Arial"/>
                <w:sz w:val="20"/>
                <w:szCs w:val="20"/>
              </w:rPr>
            </w:pPr>
            <w:r w:rsidRPr="00973BDF">
              <w:rPr>
                <w:rFonts w:ascii="GHEA Grapalat" w:hAnsi="GHEA Grapalat" w:cs="Arial"/>
                <w:sz w:val="20"/>
                <w:szCs w:val="20"/>
                <w:lang w:val="hy-AM"/>
              </w:rPr>
              <w:t>46273</w:t>
            </w:r>
            <w:r w:rsidRPr="00973BDF">
              <w:rPr>
                <w:rFonts w:ascii="GHEA Grapalat" w:hAnsi="GHEA Grapalat" w:cs="Arial"/>
                <w:sz w:val="20"/>
                <w:szCs w:val="20"/>
              </w:rPr>
              <w:t>,</w:t>
            </w:r>
            <w:r w:rsidRPr="00973BDF">
              <w:rPr>
                <w:rFonts w:ascii="GHEA Grapalat" w:hAnsi="GHEA Grapalat" w:cs="Arial"/>
                <w:sz w:val="20"/>
                <w:szCs w:val="20"/>
                <w:lang w:val="hy-AM"/>
              </w:rPr>
              <w:t>50</w:t>
            </w:r>
            <w:r w:rsidRPr="00973BDF">
              <w:rPr>
                <w:rFonts w:ascii="GHEA Grapalat" w:hAnsi="GHEA Grapalat" w:cs="Arial"/>
                <w:sz w:val="20"/>
                <w:szCs w:val="20"/>
              </w:rPr>
              <w:t>0</w:t>
            </w:r>
          </w:p>
        </w:tc>
      </w:tr>
      <w:tr w:rsidR="00F92BA1" w:rsidRPr="00973BDF" w14:paraId="1B6F8718" w14:textId="77777777" w:rsidTr="00F92BA1">
        <w:trPr>
          <w:trHeight w:val="1234"/>
          <w:jc w:val="center"/>
        </w:trPr>
        <w:tc>
          <w:tcPr>
            <w:tcW w:w="355" w:type="dxa"/>
            <w:tcBorders>
              <w:top w:val="nil"/>
              <w:left w:val="single" w:sz="4" w:space="0" w:color="auto"/>
              <w:bottom w:val="single" w:sz="4" w:space="0" w:color="auto"/>
              <w:right w:val="single" w:sz="4" w:space="0" w:color="auto"/>
            </w:tcBorders>
            <w:shd w:val="clear" w:color="auto" w:fill="auto"/>
            <w:noWrap/>
            <w:vAlign w:val="center"/>
          </w:tcPr>
          <w:p w14:paraId="23A8E1AE"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2</w:t>
            </w:r>
          </w:p>
        </w:tc>
        <w:tc>
          <w:tcPr>
            <w:tcW w:w="5552" w:type="dxa"/>
            <w:tcBorders>
              <w:top w:val="nil"/>
              <w:left w:val="nil"/>
              <w:bottom w:val="single" w:sz="4" w:space="0" w:color="auto"/>
              <w:right w:val="single" w:sz="4" w:space="0" w:color="auto"/>
            </w:tcBorders>
            <w:shd w:val="clear" w:color="auto" w:fill="auto"/>
            <w:vAlign w:val="center"/>
          </w:tcPr>
          <w:p w14:paraId="20E68C61"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 xml:space="preserve">Снос </w:t>
            </w:r>
            <w:r w:rsidRPr="00973BDF">
              <w:rPr>
                <w:rFonts w:ascii="GHEA Grapalat" w:hAnsi="GHEA Grapalat"/>
                <w:sz w:val="20"/>
                <w:szCs w:val="20"/>
              </w:rPr>
              <w:t>асфальтобетонного покрытия и фундамента, подъем, транспортировка на полигон, демонтаж крышки люка, бетонирование фундамента и прилегающих участков, повторная установка защитной плиты.</w:t>
            </w:r>
          </w:p>
        </w:tc>
        <w:tc>
          <w:tcPr>
            <w:tcW w:w="1258" w:type="dxa"/>
            <w:tcBorders>
              <w:top w:val="nil"/>
              <w:left w:val="nil"/>
              <w:bottom w:val="single" w:sz="4" w:space="0" w:color="auto"/>
              <w:right w:val="single" w:sz="4" w:space="0" w:color="auto"/>
            </w:tcBorders>
            <w:shd w:val="clear" w:color="auto" w:fill="auto"/>
            <w:noWrap/>
            <w:vAlign w:val="center"/>
          </w:tcPr>
          <w:p w14:paraId="47A4399B" w14:textId="77777777" w:rsidR="00F92BA1" w:rsidRPr="00973BDF" w:rsidRDefault="00F92BA1" w:rsidP="004C6180">
            <w:pPr>
              <w:jc w:val="center"/>
              <w:rPr>
                <w:rFonts w:ascii="GHEA Grapalat" w:hAnsi="GHEA Grapalat" w:cs="Calibri"/>
                <w:sz w:val="20"/>
                <w:szCs w:val="20"/>
              </w:rPr>
            </w:pPr>
            <w:r w:rsidRPr="00973BDF">
              <w:rPr>
                <w:rFonts w:ascii="GHEA Grapalat" w:hAnsi="GHEA Grapalat" w:cs="Calibri"/>
                <w:sz w:val="20"/>
                <w:szCs w:val="20"/>
              </w:rPr>
              <w:t>шт</w:t>
            </w:r>
          </w:p>
        </w:tc>
        <w:tc>
          <w:tcPr>
            <w:tcW w:w="1319" w:type="dxa"/>
            <w:tcBorders>
              <w:top w:val="nil"/>
              <w:left w:val="nil"/>
              <w:bottom w:val="single" w:sz="4" w:space="0" w:color="auto"/>
              <w:right w:val="single" w:sz="4" w:space="0" w:color="auto"/>
            </w:tcBorders>
            <w:shd w:val="clear" w:color="auto" w:fill="auto"/>
            <w:noWrap/>
            <w:vAlign w:val="center"/>
          </w:tcPr>
          <w:p w14:paraId="0242DD62" w14:textId="77777777" w:rsidR="00F92BA1" w:rsidRPr="00973BDF" w:rsidRDefault="00F92BA1" w:rsidP="004C6180">
            <w:pPr>
              <w:jc w:val="center"/>
              <w:rPr>
                <w:rFonts w:ascii="GHEA Grapalat" w:hAnsi="GHEA Grapalat" w:cs="Arial"/>
                <w:sz w:val="20"/>
                <w:szCs w:val="20"/>
                <w:lang w:val="hy-AM"/>
              </w:rPr>
            </w:pPr>
            <w:r w:rsidRPr="00973BDF">
              <w:rPr>
                <w:rFonts w:ascii="GHEA Grapalat" w:hAnsi="GHEA Grapalat" w:cs="Arial"/>
                <w:sz w:val="20"/>
                <w:szCs w:val="20"/>
                <w:lang w:val="hy-AM"/>
              </w:rPr>
              <w:t>5</w:t>
            </w:r>
          </w:p>
        </w:tc>
        <w:tc>
          <w:tcPr>
            <w:tcW w:w="1238" w:type="dxa"/>
            <w:tcBorders>
              <w:top w:val="nil"/>
              <w:left w:val="nil"/>
              <w:bottom w:val="single" w:sz="4" w:space="0" w:color="auto"/>
              <w:right w:val="single" w:sz="4" w:space="0" w:color="auto"/>
            </w:tcBorders>
            <w:shd w:val="clear" w:color="auto" w:fill="auto"/>
            <w:vAlign w:val="center"/>
          </w:tcPr>
          <w:p w14:paraId="5A33A58F" w14:textId="77777777" w:rsidR="00F92BA1" w:rsidRPr="00973BDF" w:rsidRDefault="00F92BA1" w:rsidP="004C6180">
            <w:pPr>
              <w:jc w:val="center"/>
              <w:rPr>
                <w:rFonts w:ascii="GHEA Grapalat" w:hAnsi="GHEA Grapalat" w:cs="Arial"/>
                <w:sz w:val="20"/>
                <w:szCs w:val="20"/>
                <w:lang w:val="hy-AM"/>
              </w:rPr>
            </w:pPr>
            <w:r w:rsidRPr="00973BDF">
              <w:rPr>
                <w:rFonts w:ascii="GHEA Grapalat" w:hAnsi="GHEA Grapalat" w:cs="Arial"/>
                <w:sz w:val="20"/>
                <w:szCs w:val="20"/>
                <w:lang w:val="hy-AM"/>
              </w:rPr>
              <w:t>20,700</w:t>
            </w:r>
          </w:p>
        </w:tc>
        <w:tc>
          <w:tcPr>
            <w:tcW w:w="1356" w:type="dxa"/>
            <w:tcBorders>
              <w:top w:val="nil"/>
              <w:left w:val="nil"/>
              <w:bottom w:val="single" w:sz="4" w:space="0" w:color="auto"/>
              <w:right w:val="single" w:sz="4" w:space="0" w:color="auto"/>
            </w:tcBorders>
            <w:shd w:val="clear" w:color="auto" w:fill="auto"/>
            <w:vAlign w:val="center"/>
          </w:tcPr>
          <w:p w14:paraId="0A633832" w14:textId="77777777" w:rsidR="00F92BA1" w:rsidRPr="00973BDF" w:rsidRDefault="00F92BA1" w:rsidP="004C6180">
            <w:pPr>
              <w:jc w:val="center"/>
              <w:rPr>
                <w:rFonts w:ascii="GHEA Grapalat" w:hAnsi="GHEA Grapalat" w:cs="Arial"/>
                <w:sz w:val="20"/>
                <w:szCs w:val="20"/>
                <w:lang w:val="hy-AM"/>
              </w:rPr>
            </w:pPr>
            <w:r w:rsidRPr="00973BDF">
              <w:rPr>
                <w:rFonts w:ascii="GHEA Grapalat" w:hAnsi="GHEA Grapalat" w:cs="Arial"/>
                <w:sz w:val="20"/>
                <w:szCs w:val="20"/>
                <w:lang w:val="hy-AM"/>
              </w:rPr>
              <w:t>103</w:t>
            </w:r>
            <w:r w:rsidRPr="00973BDF">
              <w:rPr>
                <w:rFonts w:ascii="GHEA Grapalat" w:hAnsi="GHEA Grapalat" w:cs="Arial"/>
                <w:sz w:val="20"/>
                <w:szCs w:val="20"/>
              </w:rPr>
              <w:t>,</w:t>
            </w:r>
            <w:r w:rsidRPr="00973BDF">
              <w:rPr>
                <w:rFonts w:ascii="GHEA Grapalat" w:hAnsi="GHEA Grapalat" w:cs="Arial"/>
                <w:sz w:val="20"/>
                <w:szCs w:val="20"/>
                <w:lang w:val="hy-AM"/>
              </w:rPr>
              <w:t>500</w:t>
            </w:r>
          </w:p>
        </w:tc>
      </w:tr>
      <w:tr w:rsidR="00F92BA1" w:rsidRPr="00973BDF" w14:paraId="2A197C9F" w14:textId="77777777" w:rsidTr="00F92BA1">
        <w:trPr>
          <w:trHeight w:val="330"/>
          <w:jc w:val="center"/>
        </w:trPr>
        <w:tc>
          <w:tcPr>
            <w:tcW w:w="355" w:type="dxa"/>
            <w:tcBorders>
              <w:top w:val="nil"/>
              <w:left w:val="single" w:sz="4" w:space="0" w:color="auto"/>
              <w:bottom w:val="single" w:sz="4" w:space="0" w:color="auto"/>
              <w:right w:val="single" w:sz="4" w:space="0" w:color="auto"/>
            </w:tcBorders>
            <w:shd w:val="clear" w:color="auto" w:fill="auto"/>
            <w:noWrap/>
            <w:vAlign w:val="center"/>
          </w:tcPr>
          <w:p w14:paraId="209E6EA6" w14:textId="77777777" w:rsidR="00F92BA1" w:rsidRPr="00973BDF" w:rsidRDefault="00F92BA1" w:rsidP="004C6180">
            <w:pPr>
              <w:jc w:val="center"/>
              <w:rPr>
                <w:rFonts w:ascii="GHEA Grapalat" w:hAnsi="GHEA Grapalat" w:cs="Calibri"/>
                <w:sz w:val="20"/>
                <w:szCs w:val="20"/>
              </w:rPr>
            </w:pPr>
            <w:r w:rsidRPr="00973BDF">
              <w:rPr>
                <w:rFonts w:ascii="Calibri" w:hAnsi="Calibri" w:cs="Calibri"/>
                <w:sz w:val="20"/>
                <w:szCs w:val="20"/>
              </w:rPr>
              <w:t> </w:t>
            </w:r>
          </w:p>
        </w:tc>
        <w:tc>
          <w:tcPr>
            <w:tcW w:w="5552" w:type="dxa"/>
            <w:tcBorders>
              <w:top w:val="nil"/>
              <w:left w:val="nil"/>
              <w:bottom w:val="single" w:sz="4" w:space="0" w:color="auto"/>
              <w:right w:val="single" w:sz="4" w:space="0" w:color="auto"/>
            </w:tcBorders>
            <w:shd w:val="clear" w:color="auto" w:fill="auto"/>
            <w:vAlign w:val="center"/>
          </w:tcPr>
          <w:p w14:paraId="7907A25B" w14:textId="77777777" w:rsidR="00F92BA1" w:rsidRPr="00973BDF" w:rsidRDefault="00F92BA1" w:rsidP="004C6180">
            <w:pPr>
              <w:rPr>
                <w:rFonts w:ascii="GHEA Grapalat" w:hAnsi="GHEA Grapalat" w:cs="Calibri"/>
                <w:b/>
                <w:bCs/>
                <w:sz w:val="20"/>
                <w:szCs w:val="20"/>
              </w:rPr>
            </w:pPr>
            <w:r w:rsidRPr="00973BDF">
              <w:rPr>
                <w:rFonts w:ascii="GHEA Grapalat" w:hAnsi="GHEA Grapalat" w:cs="Calibri"/>
                <w:b/>
                <w:bCs/>
                <w:sz w:val="20"/>
                <w:szCs w:val="20"/>
              </w:rPr>
              <w:t>Итого</w:t>
            </w:r>
          </w:p>
        </w:tc>
        <w:tc>
          <w:tcPr>
            <w:tcW w:w="1258" w:type="dxa"/>
            <w:tcBorders>
              <w:top w:val="nil"/>
              <w:left w:val="nil"/>
              <w:bottom w:val="single" w:sz="4" w:space="0" w:color="auto"/>
              <w:right w:val="single" w:sz="4" w:space="0" w:color="auto"/>
            </w:tcBorders>
            <w:shd w:val="clear" w:color="auto" w:fill="auto"/>
            <w:vAlign w:val="center"/>
          </w:tcPr>
          <w:p w14:paraId="34EC64E9" w14:textId="77777777" w:rsidR="00F92BA1" w:rsidRPr="00973BDF" w:rsidRDefault="00F92BA1" w:rsidP="004C6180">
            <w:pPr>
              <w:rPr>
                <w:rFonts w:ascii="GHEA Grapalat" w:hAnsi="GHEA Grapalat" w:cs="Calibri"/>
                <w:b/>
                <w:bCs/>
                <w:sz w:val="20"/>
                <w:szCs w:val="20"/>
              </w:rPr>
            </w:pPr>
            <w:r w:rsidRPr="00973BDF">
              <w:rPr>
                <w:rFonts w:ascii="Calibri" w:hAnsi="Calibri" w:cs="Calibri"/>
                <w:b/>
                <w:bCs/>
                <w:sz w:val="20"/>
                <w:szCs w:val="20"/>
              </w:rPr>
              <w:t> </w:t>
            </w:r>
          </w:p>
        </w:tc>
        <w:tc>
          <w:tcPr>
            <w:tcW w:w="1319" w:type="dxa"/>
            <w:tcBorders>
              <w:top w:val="nil"/>
              <w:left w:val="nil"/>
              <w:bottom w:val="single" w:sz="4" w:space="0" w:color="auto"/>
              <w:right w:val="single" w:sz="4" w:space="0" w:color="auto"/>
            </w:tcBorders>
            <w:shd w:val="clear" w:color="auto" w:fill="auto"/>
            <w:vAlign w:val="center"/>
          </w:tcPr>
          <w:p w14:paraId="6BE80F31" w14:textId="77777777" w:rsidR="00F92BA1" w:rsidRPr="00973BDF" w:rsidRDefault="00F92BA1" w:rsidP="004C6180">
            <w:pPr>
              <w:jc w:val="center"/>
              <w:rPr>
                <w:rFonts w:ascii="GHEA Grapalat" w:hAnsi="GHEA Grapalat" w:cs="Arial"/>
                <w:sz w:val="20"/>
                <w:szCs w:val="20"/>
              </w:rPr>
            </w:pPr>
            <w:r w:rsidRPr="00973BDF">
              <w:rPr>
                <w:rFonts w:ascii="Calibri" w:hAnsi="Calibri" w:cs="Calibri"/>
                <w:sz w:val="20"/>
                <w:szCs w:val="20"/>
              </w:rPr>
              <w:t> </w:t>
            </w:r>
          </w:p>
        </w:tc>
        <w:tc>
          <w:tcPr>
            <w:tcW w:w="1238" w:type="dxa"/>
            <w:tcBorders>
              <w:top w:val="nil"/>
              <w:left w:val="nil"/>
              <w:bottom w:val="single" w:sz="4" w:space="0" w:color="auto"/>
              <w:right w:val="single" w:sz="4" w:space="0" w:color="auto"/>
            </w:tcBorders>
            <w:shd w:val="clear" w:color="auto" w:fill="auto"/>
            <w:vAlign w:val="center"/>
          </w:tcPr>
          <w:p w14:paraId="409BAEC1" w14:textId="77777777" w:rsidR="00F92BA1" w:rsidRPr="00973BDF" w:rsidRDefault="00F92BA1" w:rsidP="004C6180">
            <w:pPr>
              <w:jc w:val="center"/>
              <w:rPr>
                <w:rFonts w:ascii="GHEA Grapalat" w:hAnsi="GHEA Grapalat" w:cs="Arial"/>
                <w:sz w:val="20"/>
                <w:szCs w:val="20"/>
              </w:rPr>
            </w:pPr>
            <w:r w:rsidRPr="00973BDF">
              <w:rPr>
                <w:rFonts w:ascii="Calibri" w:hAnsi="Calibri" w:cs="Calibri"/>
                <w:sz w:val="20"/>
                <w:szCs w:val="20"/>
              </w:rPr>
              <w:t> </w:t>
            </w:r>
          </w:p>
        </w:tc>
        <w:tc>
          <w:tcPr>
            <w:tcW w:w="1356" w:type="dxa"/>
            <w:tcBorders>
              <w:top w:val="nil"/>
              <w:left w:val="nil"/>
              <w:bottom w:val="single" w:sz="4" w:space="0" w:color="auto"/>
              <w:right w:val="single" w:sz="4" w:space="0" w:color="auto"/>
            </w:tcBorders>
            <w:shd w:val="clear" w:color="auto" w:fill="auto"/>
            <w:vAlign w:val="center"/>
          </w:tcPr>
          <w:p w14:paraId="2F8C07F1" w14:textId="77777777" w:rsidR="00F92BA1" w:rsidRPr="00973BDF" w:rsidRDefault="00F92BA1" w:rsidP="004C6180">
            <w:pPr>
              <w:jc w:val="center"/>
              <w:rPr>
                <w:rFonts w:ascii="GHEA Grapalat" w:hAnsi="GHEA Grapalat" w:cs="Arial"/>
                <w:b/>
                <w:bCs/>
                <w:sz w:val="20"/>
                <w:szCs w:val="20"/>
              </w:rPr>
            </w:pPr>
            <w:r w:rsidRPr="00973BDF">
              <w:rPr>
                <w:rFonts w:ascii="GHEA Grapalat" w:hAnsi="GHEA Grapalat" w:cs="Arial"/>
                <w:b/>
                <w:bCs/>
                <w:sz w:val="20"/>
                <w:szCs w:val="20"/>
                <w:lang w:val="hy-AM"/>
              </w:rPr>
              <w:t>46377</w:t>
            </w:r>
            <w:r w:rsidRPr="00973BDF">
              <w:rPr>
                <w:rFonts w:ascii="GHEA Grapalat" w:hAnsi="GHEA Grapalat" w:cs="Arial"/>
                <w:b/>
                <w:bCs/>
                <w:sz w:val="20"/>
                <w:szCs w:val="20"/>
              </w:rPr>
              <w:t>.</w:t>
            </w:r>
            <w:r w:rsidRPr="00973BDF">
              <w:rPr>
                <w:rFonts w:ascii="GHEA Grapalat" w:hAnsi="GHEA Grapalat" w:cs="Arial"/>
                <w:b/>
                <w:bCs/>
                <w:sz w:val="20"/>
                <w:szCs w:val="20"/>
                <w:lang w:val="hy-AM"/>
              </w:rPr>
              <w:t>00</w:t>
            </w:r>
            <w:r w:rsidRPr="00973BDF">
              <w:rPr>
                <w:rFonts w:ascii="GHEA Grapalat" w:hAnsi="GHEA Grapalat" w:cs="Arial"/>
                <w:b/>
                <w:bCs/>
                <w:sz w:val="20"/>
                <w:szCs w:val="20"/>
              </w:rPr>
              <w:t>0</w:t>
            </w:r>
          </w:p>
        </w:tc>
      </w:tr>
      <w:tr w:rsidR="00F92BA1" w:rsidRPr="00973BDF" w14:paraId="4F8DB888" w14:textId="77777777" w:rsidTr="00F92BA1">
        <w:trPr>
          <w:trHeight w:val="330"/>
          <w:jc w:val="center"/>
        </w:trPr>
        <w:tc>
          <w:tcPr>
            <w:tcW w:w="355" w:type="dxa"/>
            <w:tcBorders>
              <w:top w:val="nil"/>
              <w:left w:val="single" w:sz="4" w:space="0" w:color="auto"/>
              <w:bottom w:val="single" w:sz="4" w:space="0" w:color="auto"/>
              <w:right w:val="single" w:sz="4" w:space="0" w:color="auto"/>
            </w:tcBorders>
            <w:shd w:val="clear" w:color="auto" w:fill="auto"/>
            <w:noWrap/>
            <w:vAlign w:val="center"/>
          </w:tcPr>
          <w:p w14:paraId="2ECEB1F6" w14:textId="77777777" w:rsidR="00F92BA1" w:rsidRPr="00973BDF" w:rsidRDefault="00F92BA1" w:rsidP="004C6180">
            <w:pPr>
              <w:jc w:val="center"/>
              <w:rPr>
                <w:rFonts w:ascii="GHEA Grapalat" w:hAnsi="GHEA Grapalat" w:cs="Calibri"/>
                <w:sz w:val="20"/>
                <w:szCs w:val="20"/>
              </w:rPr>
            </w:pPr>
            <w:r w:rsidRPr="00973BDF">
              <w:rPr>
                <w:rFonts w:ascii="Calibri" w:hAnsi="Calibri" w:cs="Calibri"/>
                <w:sz w:val="20"/>
                <w:szCs w:val="20"/>
              </w:rPr>
              <w:t> </w:t>
            </w:r>
          </w:p>
        </w:tc>
        <w:tc>
          <w:tcPr>
            <w:tcW w:w="5552" w:type="dxa"/>
            <w:tcBorders>
              <w:top w:val="nil"/>
              <w:left w:val="nil"/>
              <w:bottom w:val="single" w:sz="4" w:space="0" w:color="auto"/>
              <w:right w:val="single" w:sz="4" w:space="0" w:color="auto"/>
            </w:tcBorders>
            <w:shd w:val="clear" w:color="auto" w:fill="auto"/>
            <w:vAlign w:val="center"/>
          </w:tcPr>
          <w:p w14:paraId="4A8DE7CF" w14:textId="77777777" w:rsidR="00F92BA1" w:rsidRPr="00973BDF" w:rsidRDefault="00F92BA1" w:rsidP="004C6180">
            <w:pPr>
              <w:rPr>
                <w:rFonts w:ascii="GHEA Grapalat" w:hAnsi="GHEA Grapalat" w:cs="Calibri"/>
                <w:b/>
                <w:bCs/>
                <w:sz w:val="20"/>
                <w:szCs w:val="20"/>
              </w:rPr>
            </w:pPr>
            <w:r w:rsidRPr="00973BDF">
              <w:rPr>
                <w:rFonts w:ascii="GHEA Grapalat" w:hAnsi="GHEA Grapalat" w:cs="Calibri"/>
                <w:b/>
                <w:bCs/>
                <w:sz w:val="20"/>
                <w:szCs w:val="20"/>
              </w:rPr>
              <w:t>НДС 20%</w:t>
            </w:r>
          </w:p>
        </w:tc>
        <w:tc>
          <w:tcPr>
            <w:tcW w:w="1258" w:type="dxa"/>
            <w:tcBorders>
              <w:top w:val="nil"/>
              <w:left w:val="nil"/>
              <w:bottom w:val="single" w:sz="4" w:space="0" w:color="auto"/>
              <w:right w:val="single" w:sz="4" w:space="0" w:color="auto"/>
            </w:tcBorders>
            <w:shd w:val="clear" w:color="auto" w:fill="auto"/>
            <w:vAlign w:val="center"/>
          </w:tcPr>
          <w:p w14:paraId="4102C7F1" w14:textId="77777777" w:rsidR="00F92BA1" w:rsidRPr="00973BDF" w:rsidRDefault="00F92BA1" w:rsidP="004C6180">
            <w:pPr>
              <w:rPr>
                <w:rFonts w:ascii="GHEA Grapalat" w:hAnsi="GHEA Grapalat" w:cs="Calibri"/>
                <w:b/>
                <w:bCs/>
                <w:sz w:val="20"/>
                <w:szCs w:val="20"/>
              </w:rPr>
            </w:pPr>
            <w:r w:rsidRPr="00973BDF">
              <w:rPr>
                <w:rFonts w:ascii="Calibri" w:hAnsi="Calibri" w:cs="Calibri"/>
                <w:b/>
                <w:bCs/>
                <w:sz w:val="20"/>
                <w:szCs w:val="20"/>
              </w:rPr>
              <w:t> </w:t>
            </w:r>
          </w:p>
        </w:tc>
        <w:tc>
          <w:tcPr>
            <w:tcW w:w="1319" w:type="dxa"/>
            <w:tcBorders>
              <w:top w:val="nil"/>
              <w:left w:val="nil"/>
              <w:bottom w:val="single" w:sz="4" w:space="0" w:color="auto"/>
              <w:right w:val="single" w:sz="4" w:space="0" w:color="auto"/>
            </w:tcBorders>
            <w:shd w:val="clear" w:color="auto" w:fill="auto"/>
            <w:vAlign w:val="center"/>
          </w:tcPr>
          <w:p w14:paraId="22BD36EE" w14:textId="77777777" w:rsidR="00F92BA1" w:rsidRPr="00973BDF" w:rsidRDefault="00F92BA1" w:rsidP="004C6180">
            <w:pPr>
              <w:jc w:val="center"/>
              <w:rPr>
                <w:rFonts w:ascii="GHEA Grapalat" w:hAnsi="GHEA Grapalat" w:cs="Arial"/>
                <w:sz w:val="20"/>
                <w:szCs w:val="20"/>
              </w:rPr>
            </w:pPr>
            <w:r w:rsidRPr="00973BDF">
              <w:rPr>
                <w:rFonts w:ascii="Calibri" w:hAnsi="Calibri" w:cs="Calibri"/>
                <w:sz w:val="20"/>
                <w:szCs w:val="20"/>
              </w:rPr>
              <w:t> </w:t>
            </w:r>
          </w:p>
        </w:tc>
        <w:tc>
          <w:tcPr>
            <w:tcW w:w="1238" w:type="dxa"/>
            <w:tcBorders>
              <w:top w:val="nil"/>
              <w:left w:val="nil"/>
              <w:bottom w:val="single" w:sz="4" w:space="0" w:color="auto"/>
              <w:right w:val="single" w:sz="4" w:space="0" w:color="auto"/>
            </w:tcBorders>
            <w:shd w:val="clear" w:color="auto" w:fill="auto"/>
            <w:vAlign w:val="center"/>
          </w:tcPr>
          <w:p w14:paraId="4FF0FBC9" w14:textId="77777777" w:rsidR="00F92BA1" w:rsidRPr="00973BDF" w:rsidRDefault="00F92BA1" w:rsidP="004C6180">
            <w:pPr>
              <w:jc w:val="center"/>
              <w:rPr>
                <w:rFonts w:ascii="GHEA Grapalat" w:hAnsi="GHEA Grapalat" w:cs="Arial"/>
                <w:sz w:val="20"/>
                <w:szCs w:val="20"/>
              </w:rPr>
            </w:pPr>
            <w:r w:rsidRPr="00973BDF">
              <w:rPr>
                <w:rFonts w:ascii="Calibri" w:hAnsi="Calibri" w:cs="Calibri"/>
                <w:sz w:val="20"/>
                <w:szCs w:val="20"/>
              </w:rPr>
              <w:t> </w:t>
            </w:r>
          </w:p>
        </w:tc>
        <w:tc>
          <w:tcPr>
            <w:tcW w:w="1356" w:type="dxa"/>
            <w:tcBorders>
              <w:top w:val="nil"/>
              <w:left w:val="nil"/>
              <w:bottom w:val="single" w:sz="4" w:space="0" w:color="auto"/>
              <w:right w:val="single" w:sz="4" w:space="0" w:color="auto"/>
            </w:tcBorders>
            <w:shd w:val="clear" w:color="auto" w:fill="auto"/>
            <w:vAlign w:val="center"/>
          </w:tcPr>
          <w:p w14:paraId="6AF8381E" w14:textId="77777777" w:rsidR="00F92BA1" w:rsidRPr="00973BDF" w:rsidRDefault="00F92BA1" w:rsidP="004C6180">
            <w:pPr>
              <w:jc w:val="center"/>
              <w:rPr>
                <w:rFonts w:ascii="GHEA Grapalat" w:hAnsi="GHEA Grapalat" w:cs="Arial"/>
                <w:b/>
                <w:bCs/>
                <w:sz w:val="20"/>
                <w:szCs w:val="20"/>
                <w:lang w:val="hy-AM"/>
              </w:rPr>
            </w:pPr>
            <w:r w:rsidRPr="00973BDF">
              <w:rPr>
                <w:rFonts w:ascii="GHEA Grapalat" w:hAnsi="GHEA Grapalat" w:cs="Arial"/>
                <w:b/>
                <w:bCs/>
                <w:sz w:val="20"/>
                <w:szCs w:val="20"/>
              </w:rPr>
              <w:t>9275.</w:t>
            </w:r>
            <w:r w:rsidRPr="00973BDF">
              <w:rPr>
                <w:rFonts w:ascii="GHEA Grapalat" w:hAnsi="GHEA Grapalat" w:cs="Arial"/>
                <w:b/>
                <w:bCs/>
                <w:sz w:val="20"/>
                <w:szCs w:val="20"/>
                <w:lang w:val="hy-AM"/>
              </w:rPr>
              <w:t>400</w:t>
            </w:r>
          </w:p>
        </w:tc>
      </w:tr>
      <w:tr w:rsidR="00F92BA1" w:rsidRPr="00973BDF" w14:paraId="370FDFF0" w14:textId="77777777" w:rsidTr="00F92BA1">
        <w:trPr>
          <w:trHeight w:val="330"/>
          <w:jc w:val="center"/>
        </w:trPr>
        <w:tc>
          <w:tcPr>
            <w:tcW w:w="355" w:type="dxa"/>
            <w:tcBorders>
              <w:top w:val="nil"/>
              <w:left w:val="single" w:sz="4" w:space="0" w:color="auto"/>
              <w:bottom w:val="single" w:sz="4" w:space="0" w:color="auto"/>
              <w:right w:val="single" w:sz="4" w:space="0" w:color="auto"/>
            </w:tcBorders>
            <w:shd w:val="clear" w:color="auto" w:fill="auto"/>
            <w:noWrap/>
            <w:vAlign w:val="center"/>
          </w:tcPr>
          <w:p w14:paraId="0AED06F6" w14:textId="77777777" w:rsidR="00F92BA1" w:rsidRPr="00973BDF" w:rsidRDefault="00F92BA1" w:rsidP="004C6180">
            <w:pPr>
              <w:jc w:val="center"/>
              <w:rPr>
                <w:rFonts w:ascii="GHEA Grapalat" w:hAnsi="GHEA Grapalat" w:cs="Calibri"/>
                <w:sz w:val="20"/>
                <w:szCs w:val="20"/>
              </w:rPr>
            </w:pPr>
            <w:r w:rsidRPr="00973BDF">
              <w:rPr>
                <w:rFonts w:ascii="Calibri" w:hAnsi="Calibri" w:cs="Calibri"/>
                <w:sz w:val="20"/>
                <w:szCs w:val="20"/>
              </w:rPr>
              <w:t> </w:t>
            </w:r>
          </w:p>
        </w:tc>
        <w:tc>
          <w:tcPr>
            <w:tcW w:w="5552" w:type="dxa"/>
            <w:tcBorders>
              <w:top w:val="nil"/>
              <w:left w:val="nil"/>
              <w:bottom w:val="single" w:sz="4" w:space="0" w:color="auto"/>
              <w:right w:val="single" w:sz="4" w:space="0" w:color="auto"/>
            </w:tcBorders>
            <w:shd w:val="clear" w:color="auto" w:fill="auto"/>
            <w:vAlign w:val="center"/>
          </w:tcPr>
          <w:p w14:paraId="4230BEC5" w14:textId="77777777" w:rsidR="00F92BA1" w:rsidRPr="00973BDF" w:rsidRDefault="00F92BA1" w:rsidP="004C6180">
            <w:pPr>
              <w:rPr>
                <w:rFonts w:ascii="GHEA Grapalat" w:hAnsi="GHEA Grapalat" w:cs="Calibri"/>
                <w:b/>
                <w:bCs/>
                <w:sz w:val="20"/>
                <w:szCs w:val="20"/>
              </w:rPr>
            </w:pPr>
            <w:r w:rsidRPr="00973BDF">
              <w:rPr>
                <w:rFonts w:ascii="GHEA Grapalat" w:hAnsi="GHEA Grapalat" w:cs="Calibri"/>
                <w:b/>
                <w:bCs/>
                <w:sz w:val="20"/>
                <w:szCs w:val="20"/>
              </w:rPr>
              <w:t>Итого</w:t>
            </w:r>
          </w:p>
        </w:tc>
        <w:tc>
          <w:tcPr>
            <w:tcW w:w="1258" w:type="dxa"/>
            <w:tcBorders>
              <w:top w:val="nil"/>
              <w:left w:val="nil"/>
              <w:bottom w:val="single" w:sz="4" w:space="0" w:color="auto"/>
              <w:right w:val="single" w:sz="4" w:space="0" w:color="auto"/>
            </w:tcBorders>
            <w:shd w:val="clear" w:color="auto" w:fill="auto"/>
            <w:vAlign w:val="center"/>
          </w:tcPr>
          <w:p w14:paraId="63135645" w14:textId="77777777" w:rsidR="00F92BA1" w:rsidRPr="00973BDF" w:rsidRDefault="00F92BA1" w:rsidP="004C6180">
            <w:pPr>
              <w:rPr>
                <w:rFonts w:ascii="GHEA Grapalat" w:hAnsi="GHEA Grapalat" w:cs="Calibri"/>
                <w:b/>
                <w:bCs/>
                <w:sz w:val="20"/>
                <w:szCs w:val="20"/>
              </w:rPr>
            </w:pPr>
            <w:r w:rsidRPr="00973BDF">
              <w:rPr>
                <w:rFonts w:ascii="Calibri" w:hAnsi="Calibri" w:cs="Calibri"/>
                <w:b/>
                <w:bCs/>
                <w:sz w:val="20"/>
                <w:szCs w:val="20"/>
              </w:rPr>
              <w:t> </w:t>
            </w:r>
          </w:p>
        </w:tc>
        <w:tc>
          <w:tcPr>
            <w:tcW w:w="1319" w:type="dxa"/>
            <w:tcBorders>
              <w:top w:val="nil"/>
              <w:left w:val="nil"/>
              <w:bottom w:val="single" w:sz="4" w:space="0" w:color="auto"/>
              <w:right w:val="single" w:sz="4" w:space="0" w:color="auto"/>
            </w:tcBorders>
            <w:shd w:val="clear" w:color="auto" w:fill="auto"/>
            <w:vAlign w:val="center"/>
          </w:tcPr>
          <w:p w14:paraId="77E17293" w14:textId="77777777" w:rsidR="00F92BA1" w:rsidRPr="00973BDF" w:rsidRDefault="00F92BA1" w:rsidP="004C6180">
            <w:pPr>
              <w:jc w:val="center"/>
              <w:rPr>
                <w:rFonts w:ascii="GHEA Grapalat" w:hAnsi="GHEA Grapalat" w:cs="Arial"/>
                <w:sz w:val="20"/>
                <w:szCs w:val="20"/>
              </w:rPr>
            </w:pPr>
            <w:r w:rsidRPr="00973BDF">
              <w:rPr>
                <w:rFonts w:ascii="Calibri" w:hAnsi="Calibri" w:cs="Calibri"/>
                <w:sz w:val="20"/>
                <w:szCs w:val="20"/>
              </w:rPr>
              <w:t> </w:t>
            </w:r>
          </w:p>
        </w:tc>
        <w:tc>
          <w:tcPr>
            <w:tcW w:w="1238" w:type="dxa"/>
            <w:tcBorders>
              <w:top w:val="nil"/>
              <w:left w:val="nil"/>
              <w:bottom w:val="single" w:sz="4" w:space="0" w:color="auto"/>
              <w:right w:val="single" w:sz="4" w:space="0" w:color="auto"/>
            </w:tcBorders>
            <w:shd w:val="clear" w:color="auto" w:fill="auto"/>
            <w:vAlign w:val="center"/>
          </w:tcPr>
          <w:p w14:paraId="1EF5659E" w14:textId="77777777" w:rsidR="00F92BA1" w:rsidRPr="00973BDF" w:rsidRDefault="00F92BA1" w:rsidP="004C6180">
            <w:pPr>
              <w:jc w:val="center"/>
              <w:rPr>
                <w:rFonts w:ascii="GHEA Grapalat" w:hAnsi="GHEA Grapalat" w:cs="Arial"/>
                <w:sz w:val="20"/>
                <w:szCs w:val="20"/>
              </w:rPr>
            </w:pPr>
            <w:r w:rsidRPr="00973BDF">
              <w:rPr>
                <w:rFonts w:ascii="Calibri" w:hAnsi="Calibri" w:cs="Calibri"/>
                <w:sz w:val="20"/>
                <w:szCs w:val="20"/>
              </w:rPr>
              <w:t> </w:t>
            </w:r>
          </w:p>
        </w:tc>
        <w:tc>
          <w:tcPr>
            <w:tcW w:w="1356" w:type="dxa"/>
            <w:tcBorders>
              <w:top w:val="nil"/>
              <w:left w:val="nil"/>
              <w:bottom w:val="single" w:sz="4" w:space="0" w:color="auto"/>
              <w:right w:val="single" w:sz="4" w:space="0" w:color="auto"/>
            </w:tcBorders>
            <w:shd w:val="clear" w:color="auto" w:fill="auto"/>
            <w:vAlign w:val="center"/>
          </w:tcPr>
          <w:p w14:paraId="47482DBF" w14:textId="77777777" w:rsidR="00F92BA1" w:rsidRPr="00973BDF" w:rsidRDefault="00F92BA1" w:rsidP="004C6180">
            <w:pPr>
              <w:jc w:val="center"/>
              <w:rPr>
                <w:rFonts w:ascii="GHEA Grapalat" w:hAnsi="GHEA Grapalat" w:cs="Arial"/>
                <w:b/>
                <w:bCs/>
                <w:sz w:val="20"/>
                <w:szCs w:val="20"/>
                <w:lang w:val="hy-AM"/>
              </w:rPr>
            </w:pPr>
            <w:r w:rsidRPr="00973BDF">
              <w:rPr>
                <w:rFonts w:ascii="GHEA Grapalat" w:hAnsi="GHEA Grapalat" w:cs="Arial"/>
                <w:b/>
                <w:bCs/>
                <w:sz w:val="20"/>
                <w:szCs w:val="20"/>
              </w:rPr>
              <w:t>5565</w:t>
            </w:r>
            <w:r w:rsidRPr="00973BDF">
              <w:rPr>
                <w:rFonts w:ascii="GHEA Grapalat" w:hAnsi="GHEA Grapalat" w:cs="Arial"/>
                <w:b/>
                <w:bCs/>
                <w:sz w:val="20"/>
                <w:szCs w:val="20"/>
                <w:lang w:val="hy-AM"/>
              </w:rPr>
              <w:t>2</w:t>
            </w:r>
            <w:r w:rsidRPr="00973BDF">
              <w:rPr>
                <w:rFonts w:ascii="GHEA Grapalat" w:hAnsi="GHEA Grapalat" w:cs="Arial"/>
                <w:b/>
                <w:bCs/>
                <w:sz w:val="20"/>
                <w:szCs w:val="20"/>
              </w:rPr>
              <w:t>.</w:t>
            </w:r>
            <w:r w:rsidRPr="00973BDF">
              <w:rPr>
                <w:rFonts w:ascii="GHEA Grapalat" w:hAnsi="GHEA Grapalat" w:cs="Arial"/>
                <w:b/>
                <w:bCs/>
                <w:sz w:val="20"/>
                <w:szCs w:val="20"/>
                <w:lang w:val="hy-AM"/>
              </w:rPr>
              <w:t>400</w:t>
            </w:r>
          </w:p>
        </w:tc>
      </w:tr>
    </w:tbl>
    <w:p w14:paraId="63E579C3" w14:textId="6EEA6817" w:rsidR="00A7759A" w:rsidRPr="00014D1A" w:rsidRDefault="00A7759A" w:rsidP="00A7759A">
      <w:pPr>
        <w:jc w:val="center"/>
        <w:rPr>
          <w:rFonts w:ascii="GHEA Grapalat" w:hAnsi="GHEA Grapalat"/>
          <w:bCs/>
          <w:sz w:val="22"/>
          <w:szCs w:val="20"/>
        </w:rPr>
      </w:pPr>
    </w:p>
    <w:p w14:paraId="1FF2C887" w14:textId="77777777" w:rsidR="00FA2C2D" w:rsidRPr="00D86A06" w:rsidRDefault="00FA2C2D" w:rsidP="00D86A06">
      <w:pPr>
        <w:jc w:val="center"/>
        <w:rPr>
          <w:rFonts w:ascii="GHEA Grapalat" w:hAnsi="GHEA Grapalat" w:cs="Sylfaen"/>
          <w:b/>
          <w:bCs/>
          <w:color w:val="000000"/>
        </w:rPr>
      </w:pPr>
    </w:p>
    <w:p w14:paraId="76BDDE43" w14:textId="348428CE" w:rsidR="00D86A06" w:rsidRPr="00D86A06" w:rsidRDefault="00D86A06" w:rsidP="00D86A06">
      <w:pPr>
        <w:widowControl w:val="0"/>
        <w:spacing w:line="360" w:lineRule="auto"/>
        <w:ind w:firstLine="567"/>
        <w:jc w:val="center"/>
        <w:rPr>
          <w:rFonts w:ascii="GHEA Grapalat" w:hAnsi="GHEA Grapalat" w:cs="Sylfaen"/>
          <w:b/>
          <w:bCs/>
          <w:color w:val="000000"/>
        </w:rPr>
      </w:pPr>
    </w:p>
    <w:tbl>
      <w:tblPr>
        <w:tblW w:w="9639" w:type="dxa"/>
        <w:jc w:val="center"/>
        <w:tblLook w:val="0000" w:firstRow="0" w:lastRow="0" w:firstColumn="0" w:lastColumn="0" w:noHBand="0" w:noVBand="0"/>
      </w:tblPr>
      <w:tblGrid>
        <w:gridCol w:w="4536"/>
        <w:gridCol w:w="760"/>
        <w:gridCol w:w="4343"/>
      </w:tblGrid>
      <w:tr w:rsidR="00BB28C8" w:rsidRPr="00D86A06" w14:paraId="42AE0D35" w14:textId="77777777" w:rsidTr="00FA2C2D">
        <w:trPr>
          <w:jc w:val="center"/>
        </w:trPr>
        <w:tc>
          <w:tcPr>
            <w:tcW w:w="4536" w:type="dxa"/>
          </w:tcPr>
          <w:p w14:paraId="44F0832E" w14:textId="77777777" w:rsidR="00BB28C8" w:rsidRPr="00D86A06" w:rsidRDefault="00BB28C8" w:rsidP="003D2146">
            <w:pPr>
              <w:widowControl w:val="0"/>
              <w:spacing w:after="160" w:line="360" w:lineRule="auto"/>
              <w:ind w:firstLine="34"/>
              <w:jc w:val="center"/>
              <w:rPr>
                <w:rFonts w:ascii="GHEA Grapalat" w:hAnsi="GHEA Grapalat" w:cs="Sylfaen"/>
                <w:b/>
                <w:bCs/>
              </w:rPr>
            </w:pPr>
            <w:r w:rsidRPr="00D86A06">
              <w:rPr>
                <w:rFonts w:ascii="GHEA Grapalat" w:hAnsi="GHEA Grapalat"/>
                <w:b/>
              </w:rPr>
              <w:t>ЗАКАЗЧИК</w:t>
            </w:r>
          </w:p>
          <w:p w14:paraId="59E5545A" w14:textId="77777777" w:rsidR="00BB28C8" w:rsidRPr="00D86A06" w:rsidRDefault="00BB28C8" w:rsidP="003D2146">
            <w:pPr>
              <w:widowControl w:val="0"/>
              <w:ind w:firstLine="34"/>
              <w:jc w:val="center"/>
              <w:rPr>
                <w:rFonts w:ascii="GHEA Grapalat" w:hAnsi="GHEA Grapalat"/>
                <w:lang w:val="en-US"/>
              </w:rPr>
            </w:pPr>
            <w:r w:rsidRPr="00D86A06">
              <w:rPr>
                <w:rFonts w:ascii="GHEA Grapalat" w:hAnsi="GHEA Grapalat"/>
                <w:lang w:val="en-US"/>
              </w:rPr>
              <w:t>_______________________</w:t>
            </w:r>
          </w:p>
          <w:p w14:paraId="4DE1D5F7" w14:textId="77777777" w:rsidR="00BB28C8" w:rsidRPr="00D86A06" w:rsidRDefault="00BB28C8" w:rsidP="003D2146">
            <w:pPr>
              <w:widowControl w:val="0"/>
              <w:spacing w:after="160" w:line="360" w:lineRule="auto"/>
              <w:ind w:firstLine="34"/>
              <w:jc w:val="center"/>
              <w:rPr>
                <w:rFonts w:ascii="GHEA Grapalat" w:hAnsi="GHEA Grapalat"/>
                <w:vertAlign w:val="superscript"/>
              </w:rPr>
            </w:pPr>
            <w:r w:rsidRPr="00D86A06">
              <w:rPr>
                <w:rFonts w:ascii="GHEA Grapalat" w:hAnsi="GHEA Grapalat"/>
                <w:vertAlign w:val="superscript"/>
              </w:rPr>
              <w:t>/подпись/</w:t>
            </w:r>
          </w:p>
          <w:p w14:paraId="6BDA3354" w14:textId="77777777" w:rsidR="00BB28C8" w:rsidRPr="00D86A06" w:rsidRDefault="00BB28C8" w:rsidP="003D2146">
            <w:pPr>
              <w:widowControl w:val="0"/>
              <w:spacing w:after="160" w:line="360" w:lineRule="auto"/>
              <w:ind w:firstLine="34"/>
              <w:jc w:val="center"/>
              <w:rPr>
                <w:rFonts w:ascii="GHEA Grapalat" w:hAnsi="GHEA Grapalat"/>
              </w:rPr>
            </w:pPr>
            <w:r w:rsidRPr="00D86A06">
              <w:rPr>
                <w:rFonts w:ascii="GHEA Grapalat" w:hAnsi="GHEA Grapalat"/>
              </w:rPr>
              <w:t>М. П.</w:t>
            </w:r>
          </w:p>
        </w:tc>
        <w:tc>
          <w:tcPr>
            <w:tcW w:w="760" w:type="dxa"/>
          </w:tcPr>
          <w:p w14:paraId="2CF00C1C" w14:textId="77777777" w:rsidR="00BB28C8" w:rsidRPr="00D86A06" w:rsidRDefault="00BB28C8" w:rsidP="003D2146">
            <w:pPr>
              <w:widowControl w:val="0"/>
              <w:spacing w:after="160" w:line="360" w:lineRule="auto"/>
              <w:ind w:firstLine="34"/>
              <w:jc w:val="center"/>
              <w:rPr>
                <w:rFonts w:ascii="GHEA Grapalat" w:hAnsi="GHEA Grapalat"/>
              </w:rPr>
            </w:pPr>
          </w:p>
        </w:tc>
        <w:tc>
          <w:tcPr>
            <w:tcW w:w="4343" w:type="dxa"/>
          </w:tcPr>
          <w:p w14:paraId="100D6BE9" w14:textId="77777777" w:rsidR="00BB28C8" w:rsidRPr="00D86A06" w:rsidRDefault="00BB28C8" w:rsidP="003D2146">
            <w:pPr>
              <w:widowControl w:val="0"/>
              <w:spacing w:after="160" w:line="360" w:lineRule="auto"/>
              <w:ind w:firstLine="34"/>
              <w:jc w:val="center"/>
              <w:rPr>
                <w:rFonts w:ascii="GHEA Grapalat" w:hAnsi="GHEA Grapalat" w:cs="Sylfaen"/>
                <w:b/>
                <w:bCs/>
              </w:rPr>
            </w:pPr>
            <w:r w:rsidRPr="00D86A06">
              <w:rPr>
                <w:rFonts w:ascii="GHEA Grapalat" w:hAnsi="GHEA Grapalat"/>
                <w:b/>
              </w:rPr>
              <w:t>ПОДРЯДЧИК</w:t>
            </w:r>
          </w:p>
          <w:p w14:paraId="6DF18609" w14:textId="77777777" w:rsidR="00BB28C8" w:rsidRPr="00D86A06" w:rsidRDefault="00BB28C8" w:rsidP="003D2146">
            <w:pPr>
              <w:widowControl w:val="0"/>
              <w:ind w:firstLine="34"/>
              <w:jc w:val="center"/>
              <w:rPr>
                <w:rFonts w:ascii="GHEA Grapalat" w:hAnsi="GHEA Grapalat"/>
                <w:lang w:val="en-US"/>
              </w:rPr>
            </w:pPr>
            <w:r w:rsidRPr="00D86A06">
              <w:rPr>
                <w:rFonts w:ascii="GHEA Grapalat" w:hAnsi="GHEA Grapalat"/>
                <w:lang w:val="en-US"/>
              </w:rPr>
              <w:t>___________________</w:t>
            </w:r>
          </w:p>
          <w:p w14:paraId="65AFF08B" w14:textId="77777777" w:rsidR="00BB28C8" w:rsidRPr="00D86A06" w:rsidRDefault="00BB28C8" w:rsidP="003D2146">
            <w:pPr>
              <w:widowControl w:val="0"/>
              <w:spacing w:after="160" w:line="360" w:lineRule="auto"/>
              <w:ind w:firstLine="34"/>
              <w:jc w:val="center"/>
              <w:rPr>
                <w:rFonts w:ascii="GHEA Grapalat" w:hAnsi="GHEA Grapalat"/>
                <w:vertAlign w:val="superscript"/>
              </w:rPr>
            </w:pPr>
            <w:r w:rsidRPr="00D86A06">
              <w:rPr>
                <w:rFonts w:ascii="GHEA Grapalat" w:hAnsi="GHEA Grapalat"/>
                <w:vertAlign w:val="superscript"/>
              </w:rPr>
              <w:t>/подпись/</w:t>
            </w:r>
          </w:p>
          <w:p w14:paraId="29ABE647" w14:textId="77777777" w:rsidR="00BB28C8" w:rsidRPr="00D86A06" w:rsidRDefault="00BB28C8" w:rsidP="003D2146">
            <w:pPr>
              <w:widowControl w:val="0"/>
              <w:spacing w:after="160" w:line="360" w:lineRule="auto"/>
              <w:ind w:firstLine="34"/>
              <w:jc w:val="center"/>
              <w:rPr>
                <w:rFonts w:ascii="GHEA Grapalat" w:hAnsi="GHEA Grapalat"/>
              </w:rPr>
            </w:pPr>
            <w:r w:rsidRPr="00D86A06">
              <w:rPr>
                <w:rFonts w:ascii="GHEA Grapalat" w:hAnsi="GHEA Grapalat"/>
              </w:rPr>
              <w:t>М. П.</w:t>
            </w:r>
          </w:p>
        </w:tc>
      </w:tr>
    </w:tbl>
    <w:p w14:paraId="2A3D74CF" w14:textId="77777777" w:rsidR="00BB28C8" w:rsidRDefault="00BB28C8" w:rsidP="00BB28C8">
      <w:pPr>
        <w:widowControl w:val="0"/>
        <w:spacing w:after="160" w:line="360" w:lineRule="auto"/>
        <w:ind w:firstLine="567"/>
        <w:jc w:val="right"/>
        <w:rPr>
          <w:rFonts w:ascii="GHEA Grapalat" w:hAnsi="GHEA Grapalat"/>
          <w:i/>
        </w:rPr>
      </w:pPr>
    </w:p>
    <w:p w14:paraId="12B6F8C7" w14:textId="77777777" w:rsidR="00BB28C8" w:rsidRDefault="00BB28C8" w:rsidP="00BB28C8">
      <w:pPr>
        <w:rPr>
          <w:rFonts w:ascii="GHEA Grapalat" w:hAnsi="GHEA Grapalat"/>
          <w:i/>
        </w:rPr>
      </w:pPr>
      <w:r>
        <w:rPr>
          <w:rFonts w:ascii="GHEA Grapalat" w:hAnsi="GHEA Grapalat"/>
          <w:i/>
        </w:rPr>
        <w:br w:type="page"/>
      </w:r>
    </w:p>
    <w:p w14:paraId="10729A07" w14:textId="77777777" w:rsidR="00BB28C8" w:rsidRPr="009F3DC7" w:rsidRDefault="00BB28C8" w:rsidP="00744EF0">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744EF0">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744EF0">
      <w:pPr>
        <w:widowControl w:val="0"/>
        <w:ind w:firstLine="567"/>
        <w:jc w:val="center"/>
        <w:rPr>
          <w:rFonts w:ascii="GHEA Grapalat" w:hAnsi="GHEA Grapalat" w:cs="Sylfaen"/>
          <w:b/>
        </w:rPr>
      </w:pPr>
    </w:p>
    <w:p w14:paraId="54238E4F" w14:textId="77777777" w:rsidR="00BB28C8" w:rsidRPr="009F3DC7" w:rsidRDefault="00BB28C8" w:rsidP="00744EF0">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744EF0">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2607"/>
        <w:gridCol w:w="16"/>
        <w:gridCol w:w="1356"/>
        <w:gridCol w:w="236"/>
        <w:gridCol w:w="3580"/>
        <w:gridCol w:w="16"/>
        <w:gridCol w:w="1916"/>
        <w:gridCol w:w="9"/>
        <w:gridCol w:w="7"/>
        <w:gridCol w:w="895"/>
      </w:tblGrid>
      <w:tr w:rsidR="00BB28C8" w:rsidRPr="009F3DC7" w14:paraId="3B0B6619" w14:textId="77777777" w:rsidTr="00F80C6A">
        <w:trPr>
          <w:gridAfter w:val="1"/>
          <w:wAfter w:w="895" w:type="dxa"/>
          <w:cantSplit/>
          <w:jc w:val="center"/>
        </w:trPr>
        <w:tc>
          <w:tcPr>
            <w:tcW w:w="747"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2623" w:type="dxa"/>
            <w:gridSpan w:val="2"/>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7120" w:type="dxa"/>
            <w:gridSpan w:val="7"/>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2"/>
              <w:t>**</w:t>
            </w:r>
          </w:p>
        </w:tc>
      </w:tr>
      <w:tr w:rsidR="00BB28C8" w:rsidRPr="009F3DC7" w14:paraId="25F1DA24" w14:textId="77777777" w:rsidTr="00F80C6A">
        <w:trPr>
          <w:gridAfter w:val="1"/>
          <w:wAfter w:w="895" w:type="dxa"/>
          <w:cantSplit/>
          <w:trHeight w:val="586"/>
          <w:jc w:val="center"/>
        </w:trPr>
        <w:tc>
          <w:tcPr>
            <w:tcW w:w="747"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2623" w:type="dxa"/>
            <w:gridSpan w:val="2"/>
            <w:vMerge/>
          </w:tcPr>
          <w:p w14:paraId="45988DF6" w14:textId="77777777" w:rsidR="00BB28C8" w:rsidRPr="00517562" w:rsidRDefault="00BB28C8" w:rsidP="003D2146">
            <w:pPr>
              <w:widowControl w:val="0"/>
              <w:spacing w:after="120"/>
              <w:rPr>
                <w:rFonts w:ascii="GHEA Grapalat" w:hAnsi="GHEA Grapalat"/>
                <w:sz w:val="20"/>
                <w:szCs w:val="20"/>
              </w:rPr>
            </w:pPr>
          </w:p>
        </w:tc>
        <w:tc>
          <w:tcPr>
            <w:tcW w:w="5188" w:type="dxa"/>
            <w:gridSpan w:val="4"/>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32" w:type="dxa"/>
            <w:gridSpan w:val="3"/>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F80C6A" w:rsidRPr="009F3DC7" w14:paraId="3AC1B90F" w14:textId="77777777" w:rsidTr="00F80C6A">
        <w:trPr>
          <w:gridAfter w:val="2"/>
          <w:wAfter w:w="902" w:type="dxa"/>
          <w:trHeight w:val="586"/>
          <w:jc w:val="center"/>
        </w:trPr>
        <w:tc>
          <w:tcPr>
            <w:tcW w:w="747" w:type="dxa"/>
            <w:vAlign w:val="center"/>
          </w:tcPr>
          <w:p w14:paraId="4A4A5977" w14:textId="77777777" w:rsidR="00F80C6A" w:rsidRPr="00EA4A71" w:rsidRDefault="00F80C6A" w:rsidP="00F80C6A">
            <w:pPr>
              <w:widowControl w:val="0"/>
              <w:spacing w:after="120"/>
              <w:rPr>
                <w:rFonts w:ascii="GHEA Grapalat" w:hAnsi="GHEA Grapalat" w:cs="Calibri"/>
                <w:color w:val="000000"/>
                <w:sz w:val="20"/>
                <w:szCs w:val="20"/>
                <w:lang w:val="hy-AM"/>
              </w:rPr>
            </w:pPr>
            <w:r w:rsidRPr="00EA4A71">
              <w:rPr>
                <w:rFonts w:ascii="GHEA Grapalat" w:hAnsi="GHEA Grapalat" w:cs="Calibri"/>
                <w:color w:val="000000"/>
                <w:sz w:val="20"/>
                <w:szCs w:val="20"/>
                <w:lang w:val="hy-AM"/>
              </w:rPr>
              <w:t>1</w:t>
            </w:r>
          </w:p>
        </w:tc>
        <w:tc>
          <w:tcPr>
            <w:tcW w:w="2623" w:type="dxa"/>
            <w:gridSpan w:val="2"/>
            <w:vAlign w:val="center"/>
          </w:tcPr>
          <w:p w14:paraId="21570186" w14:textId="56602872" w:rsidR="00F80C6A" w:rsidRPr="00EA4A71" w:rsidRDefault="00BA597A" w:rsidP="00F80C6A">
            <w:pPr>
              <w:widowControl w:val="0"/>
              <w:spacing w:after="120"/>
              <w:rPr>
                <w:rFonts w:ascii="GHEA Grapalat" w:hAnsi="GHEA Grapalat" w:cs="Calibri"/>
                <w:color w:val="000000"/>
                <w:sz w:val="20"/>
                <w:szCs w:val="20"/>
                <w:lang w:val="hy-AM"/>
              </w:rPr>
            </w:pPr>
            <w:r>
              <w:rPr>
                <w:rFonts w:ascii="GHEA Grapalat" w:hAnsi="GHEA Grapalat" w:cs="Calibri"/>
                <w:color w:val="000000"/>
                <w:sz w:val="20"/>
                <w:szCs w:val="20"/>
                <w:lang w:val="hy-AM"/>
              </w:rPr>
              <w:t>Ремонтные и профилактические работы асфальтобетонного покрытия улиц и дворов Аванского административного района города Еревана</w:t>
            </w:r>
          </w:p>
        </w:tc>
        <w:tc>
          <w:tcPr>
            <w:tcW w:w="5188" w:type="dxa"/>
            <w:gridSpan w:val="4"/>
            <w:vAlign w:val="center"/>
          </w:tcPr>
          <w:p w14:paraId="21E23C9C" w14:textId="3B5088A4" w:rsidR="00F80C6A" w:rsidRPr="00EA4A71" w:rsidRDefault="00F80C6A" w:rsidP="00F80C6A">
            <w:pPr>
              <w:widowControl w:val="0"/>
              <w:spacing w:after="120"/>
              <w:rPr>
                <w:rFonts w:ascii="GHEA Grapalat" w:hAnsi="GHEA Grapalat" w:cs="Calibri"/>
                <w:color w:val="000000"/>
                <w:sz w:val="20"/>
                <w:szCs w:val="20"/>
                <w:lang w:val="hy-AM"/>
              </w:rPr>
            </w:pPr>
            <w:r w:rsidRPr="00EA4A71">
              <w:rPr>
                <w:rFonts w:ascii="GHEA Grapalat" w:hAnsi="GHEA Grapalat" w:cs="Calibri"/>
                <w:color w:val="000000"/>
                <w:sz w:val="20"/>
                <w:szCs w:val="20"/>
                <w:lang w:val="hy-AM"/>
              </w:rPr>
              <w:t xml:space="preserve">Со дня ратификации настоящего договора работ и договора о закупке технического контроля </w:t>
            </w:r>
          </w:p>
        </w:tc>
        <w:tc>
          <w:tcPr>
            <w:tcW w:w="1925" w:type="dxa"/>
            <w:gridSpan w:val="2"/>
          </w:tcPr>
          <w:p w14:paraId="7F3BF8B8" w14:textId="203F7193" w:rsidR="00F80C6A" w:rsidRPr="00EA4A71" w:rsidRDefault="007408B4" w:rsidP="00F80C6A">
            <w:pPr>
              <w:widowControl w:val="0"/>
              <w:spacing w:after="120"/>
              <w:rPr>
                <w:rFonts w:ascii="GHEA Grapalat" w:hAnsi="GHEA Grapalat" w:cs="Calibri"/>
                <w:color w:val="000000"/>
                <w:sz w:val="20"/>
                <w:szCs w:val="20"/>
                <w:lang w:val="hy-AM"/>
              </w:rPr>
            </w:pPr>
            <w:r w:rsidRPr="00973BDF">
              <w:rPr>
                <w:rFonts w:ascii="GHEA Grapalat" w:hAnsi="GHEA Grapalat"/>
                <w:sz w:val="20"/>
                <w:szCs w:val="20"/>
              </w:rPr>
              <w:t>до 210 календарного дня включительно</w:t>
            </w:r>
          </w:p>
        </w:tc>
      </w:tr>
      <w:tr w:rsidR="00521B73" w:rsidRPr="009F3DC7" w14:paraId="66490128" w14:textId="77777777" w:rsidTr="00F80C6A">
        <w:trPr>
          <w:gridAfter w:val="3"/>
          <w:wAfter w:w="911" w:type="dxa"/>
          <w:cantSplit/>
          <w:trHeight w:val="586"/>
          <w:jc w:val="center"/>
        </w:trPr>
        <w:tc>
          <w:tcPr>
            <w:tcW w:w="3354" w:type="dxa"/>
            <w:gridSpan w:val="2"/>
            <w:vAlign w:val="center"/>
          </w:tcPr>
          <w:p w14:paraId="5585B913" w14:textId="77777777" w:rsidR="00521B73" w:rsidRPr="00517562" w:rsidRDefault="00521B73" w:rsidP="00521B73">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5188" w:type="dxa"/>
            <w:gridSpan w:val="4"/>
            <w:vAlign w:val="center"/>
          </w:tcPr>
          <w:p w14:paraId="0619FEF9" w14:textId="77777777" w:rsidR="00521B73" w:rsidRPr="00517562" w:rsidRDefault="00521B73" w:rsidP="00521B73">
            <w:pPr>
              <w:widowControl w:val="0"/>
              <w:spacing w:after="120"/>
              <w:jc w:val="center"/>
              <w:rPr>
                <w:rFonts w:ascii="GHEA Grapalat" w:hAnsi="GHEA Grapalat"/>
                <w:b/>
                <w:sz w:val="20"/>
                <w:szCs w:val="20"/>
              </w:rPr>
            </w:pPr>
          </w:p>
        </w:tc>
        <w:tc>
          <w:tcPr>
            <w:tcW w:w="1932" w:type="dxa"/>
            <w:gridSpan w:val="2"/>
            <w:vAlign w:val="center"/>
          </w:tcPr>
          <w:p w14:paraId="2E574D9B" w14:textId="77777777" w:rsidR="00521B73" w:rsidRPr="00517562" w:rsidRDefault="00521B73" w:rsidP="00521B73">
            <w:pPr>
              <w:widowControl w:val="0"/>
              <w:spacing w:after="120"/>
              <w:jc w:val="center"/>
              <w:rPr>
                <w:rFonts w:ascii="GHEA Grapalat" w:hAnsi="GHEA Grapalat"/>
                <w:b/>
                <w:sz w:val="20"/>
                <w:szCs w:val="20"/>
              </w:rPr>
            </w:pPr>
          </w:p>
        </w:tc>
      </w:tr>
      <w:tr w:rsidR="00BB28C8" w:rsidRPr="009F3DC7" w14:paraId="5C371962" w14:textId="77777777" w:rsidTr="00F80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726" w:type="dxa"/>
            <w:gridSpan w:val="4"/>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236"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6423" w:type="dxa"/>
            <w:gridSpan w:val="6"/>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07360B24" w14:textId="4ABC4BC0" w:rsidR="00264532" w:rsidRDefault="00264532" w:rsidP="00BB28C8">
      <w:pPr>
        <w:widowControl w:val="0"/>
        <w:spacing w:after="160" w:line="360" w:lineRule="auto"/>
        <w:ind w:firstLine="567"/>
        <w:jc w:val="right"/>
        <w:rPr>
          <w:rFonts w:ascii="GHEA Grapalat" w:hAnsi="GHEA Grapalat"/>
          <w:i/>
        </w:rPr>
      </w:pPr>
    </w:p>
    <w:p w14:paraId="34B2D30D" w14:textId="4B576C71" w:rsidR="006725DE" w:rsidRDefault="006725DE" w:rsidP="00BB28C8">
      <w:pPr>
        <w:widowControl w:val="0"/>
        <w:spacing w:after="160" w:line="360" w:lineRule="auto"/>
        <w:ind w:firstLine="567"/>
        <w:jc w:val="right"/>
        <w:rPr>
          <w:rFonts w:ascii="GHEA Grapalat" w:hAnsi="GHEA Grapalat"/>
          <w:i/>
        </w:rPr>
      </w:pPr>
    </w:p>
    <w:p w14:paraId="73E81944" w14:textId="2A1E4D53" w:rsidR="006725DE" w:rsidRDefault="006725DE" w:rsidP="00BB28C8">
      <w:pPr>
        <w:widowControl w:val="0"/>
        <w:spacing w:after="160" w:line="360" w:lineRule="auto"/>
        <w:ind w:firstLine="567"/>
        <w:jc w:val="right"/>
        <w:rPr>
          <w:rFonts w:ascii="GHEA Grapalat" w:hAnsi="GHEA Grapalat"/>
          <w:i/>
        </w:rPr>
      </w:pPr>
    </w:p>
    <w:p w14:paraId="67893A4C" w14:textId="4FC7B930" w:rsidR="006725DE" w:rsidRDefault="006725DE" w:rsidP="00BB28C8">
      <w:pPr>
        <w:widowControl w:val="0"/>
        <w:spacing w:after="160" w:line="360" w:lineRule="auto"/>
        <w:ind w:firstLine="567"/>
        <w:jc w:val="right"/>
        <w:rPr>
          <w:rFonts w:ascii="GHEA Grapalat" w:hAnsi="GHEA Grapalat"/>
          <w:i/>
        </w:rPr>
      </w:pPr>
    </w:p>
    <w:p w14:paraId="3C183809" w14:textId="082A83B2" w:rsidR="009508DF" w:rsidRDefault="009508DF" w:rsidP="00BB28C8">
      <w:pPr>
        <w:widowControl w:val="0"/>
        <w:spacing w:after="160" w:line="360" w:lineRule="auto"/>
        <w:ind w:firstLine="567"/>
        <w:jc w:val="right"/>
        <w:rPr>
          <w:rFonts w:ascii="GHEA Grapalat" w:hAnsi="GHEA Grapalat"/>
          <w:i/>
        </w:rPr>
      </w:pPr>
    </w:p>
    <w:p w14:paraId="620AEFA5" w14:textId="58987EAE" w:rsidR="009508DF" w:rsidRDefault="009508DF" w:rsidP="00BB28C8">
      <w:pPr>
        <w:widowControl w:val="0"/>
        <w:spacing w:after="160" w:line="360" w:lineRule="auto"/>
        <w:ind w:firstLine="567"/>
        <w:jc w:val="right"/>
        <w:rPr>
          <w:rFonts w:ascii="GHEA Grapalat" w:hAnsi="GHEA Grapalat"/>
          <w:i/>
        </w:rPr>
      </w:pPr>
    </w:p>
    <w:p w14:paraId="6D40CF12" w14:textId="2C1E4AC2" w:rsidR="009508DF" w:rsidRDefault="009508DF" w:rsidP="00BB28C8">
      <w:pPr>
        <w:widowControl w:val="0"/>
        <w:spacing w:after="160" w:line="360" w:lineRule="auto"/>
        <w:ind w:firstLine="567"/>
        <w:jc w:val="right"/>
        <w:rPr>
          <w:rFonts w:ascii="GHEA Grapalat" w:hAnsi="GHEA Grapalat"/>
          <w:i/>
        </w:rPr>
      </w:pPr>
    </w:p>
    <w:p w14:paraId="2126C6E6" w14:textId="67A937E6" w:rsidR="00F16543" w:rsidRDefault="00F16543" w:rsidP="00BB28C8">
      <w:pPr>
        <w:widowControl w:val="0"/>
        <w:spacing w:after="160" w:line="360" w:lineRule="auto"/>
        <w:ind w:firstLine="567"/>
        <w:jc w:val="right"/>
        <w:rPr>
          <w:rFonts w:ascii="GHEA Grapalat" w:hAnsi="GHEA Grapalat"/>
          <w:i/>
        </w:rPr>
      </w:pPr>
    </w:p>
    <w:p w14:paraId="61D2644B" w14:textId="5F5E871B" w:rsidR="00F16543" w:rsidRDefault="00F16543" w:rsidP="00BB28C8">
      <w:pPr>
        <w:widowControl w:val="0"/>
        <w:spacing w:after="160" w:line="360" w:lineRule="auto"/>
        <w:ind w:firstLine="567"/>
        <w:jc w:val="right"/>
        <w:rPr>
          <w:rFonts w:ascii="GHEA Grapalat" w:hAnsi="GHEA Grapalat"/>
          <w:i/>
        </w:rPr>
      </w:pPr>
    </w:p>
    <w:p w14:paraId="48720C4C" w14:textId="5A4E9241" w:rsidR="00F16543" w:rsidRDefault="00F16543" w:rsidP="00BB28C8">
      <w:pPr>
        <w:widowControl w:val="0"/>
        <w:spacing w:after="160" w:line="360" w:lineRule="auto"/>
        <w:ind w:firstLine="567"/>
        <w:jc w:val="right"/>
        <w:rPr>
          <w:rFonts w:ascii="GHEA Grapalat" w:hAnsi="GHEA Grapalat"/>
          <w:i/>
        </w:rPr>
      </w:pPr>
    </w:p>
    <w:p w14:paraId="134DAEDE" w14:textId="77777777" w:rsidR="00F16543" w:rsidRDefault="00F16543" w:rsidP="00BB28C8">
      <w:pPr>
        <w:widowControl w:val="0"/>
        <w:spacing w:after="160" w:line="360" w:lineRule="auto"/>
        <w:ind w:firstLine="567"/>
        <w:jc w:val="right"/>
        <w:rPr>
          <w:rFonts w:ascii="GHEA Grapalat" w:hAnsi="GHEA Grapalat"/>
          <w:i/>
        </w:rPr>
      </w:pPr>
    </w:p>
    <w:p w14:paraId="3445BA27" w14:textId="5EC3CA08"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6FFB7F45"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3"/>
        <w:t>*</w:t>
      </w:r>
    </w:p>
    <w:p w14:paraId="1E4E6DFC"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393"/>
        <w:gridCol w:w="2016"/>
        <w:gridCol w:w="582"/>
        <w:gridCol w:w="700"/>
        <w:gridCol w:w="337"/>
        <w:gridCol w:w="556"/>
        <w:gridCol w:w="436"/>
        <w:gridCol w:w="515"/>
        <w:gridCol w:w="477"/>
        <w:gridCol w:w="531"/>
        <w:gridCol w:w="729"/>
        <w:gridCol w:w="663"/>
        <w:gridCol w:w="594"/>
        <w:gridCol w:w="644"/>
        <w:gridCol w:w="581"/>
        <w:gridCol w:w="12"/>
      </w:tblGrid>
      <w:tr w:rsidR="00BB28C8" w:rsidRPr="00685FDC" w14:paraId="7F1987D9" w14:textId="77777777" w:rsidTr="002432E5">
        <w:trPr>
          <w:jc w:val="center"/>
        </w:trPr>
        <w:tc>
          <w:tcPr>
            <w:tcW w:w="11576" w:type="dxa"/>
            <w:gridSpan w:val="17"/>
          </w:tcPr>
          <w:p w14:paraId="41DE1006"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2432E5">
        <w:trPr>
          <w:gridAfter w:val="1"/>
          <w:wAfter w:w="12" w:type="dxa"/>
          <w:jc w:val="center"/>
        </w:trPr>
        <w:tc>
          <w:tcPr>
            <w:tcW w:w="810" w:type="dxa"/>
            <w:vAlign w:val="center"/>
          </w:tcPr>
          <w:p w14:paraId="117D8F9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2016" w:type="dxa"/>
            <w:vAlign w:val="center"/>
          </w:tcPr>
          <w:p w14:paraId="52D4AD7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345" w:type="dxa"/>
            <w:gridSpan w:val="13"/>
            <w:vAlign w:val="center"/>
          </w:tcPr>
          <w:p w14:paraId="440F9C73" w14:textId="38D3DD53"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2728D5">
              <w:rPr>
                <w:rFonts w:ascii="GHEA Grapalat" w:hAnsi="GHEA Grapalat"/>
                <w:sz w:val="14"/>
                <w:szCs w:val="16"/>
              </w:rPr>
              <w:t>2026</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4"/>
              <w:t>**</w:t>
            </w:r>
          </w:p>
        </w:tc>
      </w:tr>
      <w:tr w:rsidR="00BB28C8" w:rsidRPr="00685FDC" w14:paraId="7B6D18F3" w14:textId="77777777" w:rsidTr="002432E5">
        <w:trPr>
          <w:gridAfter w:val="1"/>
          <w:wAfter w:w="12" w:type="dxa"/>
          <w:cantSplit/>
          <w:trHeight w:val="1134"/>
          <w:jc w:val="center"/>
        </w:trPr>
        <w:tc>
          <w:tcPr>
            <w:tcW w:w="810" w:type="dxa"/>
          </w:tcPr>
          <w:p w14:paraId="47BA2F44" w14:textId="77777777" w:rsidR="00BB28C8" w:rsidRPr="00685FDC" w:rsidRDefault="00BB28C8" w:rsidP="003D2146">
            <w:pPr>
              <w:widowControl w:val="0"/>
              <w:spacing w:after="120"/>
              <w:jc w:val="center"/>
              <w:rPr>
                <w:rFonts w:ascii="GHEA Grapalat" w:hAnsi="GHEA Grapalat"/>
                <w:sz w:val="14"/>
                <w:szCs w:val="16"/>
              </w:rPr>
            </w:pPr>
          </w:p>
        </w:tc>
        <w:tc>
          <w:tcPr>
            <w:tcW w:w="1393" w:type="dxa"/>
          </w:tcPr>
          <w:p w14:paraId="4CB42B1B" w14:textId="77777777" w:rsidR="00BB28C8" w:rsidRPr="00685FDC" w:rsidRDefault="00BB28C8" w:rsidP="003D2146">
            <w:pPr>
              <w:widowControl w:val="0"/>
              <w:spacing w:after="120"/>
              <w:jc w:val="center"/>
              <w:rPr>
                <w:rFonts w:ascii="GHEA Grapalat" w:hAnsi="GHEA Grapalat"/>
                <w:sz w:val="14"/>
                <w:szCs w:val="16"/>
              </w:rPr>
            </w:pPr>
          </w:p>
        </w:tc>
        <w:tc>
          <w:tcPr>
            <w:tcW w:w="2016" w:type="dxa"/>
          </w:tcPr>
          <w:p w14:paraId="36E677C3"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428D3C3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337" w:type="dxa"/>
            <w:vAlign w:val="center"/>
          </w:tcPr>
          <w:p w14:paraId="65DB9FF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7408B4" w:rsidRPr="00685FDC" w14:paraId="78FE67B4" w14:textId="77777777" w:rsidTr="00CF0837">
        <w:trPr>
          <w:gridAfter w:val="1"/>
          <w:wAfter w:w="12" w:type="dxa"/>
          <w:cantSplit/>
          <w:trHeight w:val="1134"/>
          <w:jc w:val="center"/>
        </w:trPr>
        <w:tc>
          <w:tcPr>
            <w:tcW w:w="810" w:type="dxa"/>
          </w:tcPr>
          <w:p w14:paraId="23631B24" w14:textId="34FE36A5" w:rsidR="007408B4" w:rsidRPr="00FC78DC" w:rsidRDefault="007408B4" w:rsidP="007408B4">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740A3F85" w:rsidR="007408B4" w:rsidRPr="00A63968" w:rsidRDefault="007408B4" w:rsidP="007408B4">
            <w:pPr>
              <w:widowControl w:val="0"/>
              <w:spacing w:after="120"/>
              <w:jc w:val="center"/>
              <w:rPr>
                <w:rFonts w:ascii="GHEA Grapalat" w:hAnsi="GHEA Grapalat"/>
                <w:sz w:val="18"/>
                <w:szCs w:val="18"/>
              </w:rPr>
            </w:pPr>
            <w:r w:rsidRPr="007408B4">
              <w:rPr>
                <w:rFonts w:ascii="GHEA Grapalat" w:hAnsi="GHEA Grapalat"/>
                <w:sz w:val="18"/>
                <w:szCs w:val="18"/>
              </w:rPr>
              <w:t>45231187/13</w:t>
            </w:r>
          </w:p>
        </w:tc>
        <w:tc>
          <w:tcPr>
            <w:tcW w:w="2016" w:type="dxa"/>
            <w:vAlign w:val="center"/>
          </w:tcPr>
          <w:p w14:paraId="38F2C509" w14:textId="0EED797A" w:rsidR="007408B4" w:rsidRPr="00685FDC" w:rsidRDefault="007408B4" w:rsidP="007408B4">
            <w:pPr>
              <w:widowControl w:val="0"/>
              <w:spacing w:after="120"/>
              <w:jc w:val="center"/>
              <w:rPr>
                <w:rFonts w:ascii="GHEA Grapalat" w:hAnsi="GHEA Grapalat"/>
                <w:sz w:val="14"/>
                <w:szCs w:val="16"/>
              </w:rPr>
            </w:pPr>
            <w:r>
              <w:rPr>
                <w:rFonts w:ascii="GHEA Grapalat" w:hAnsi="GHEA Grapalat"/>
                <w:sz w:val="14"/>
                <w:szCs w:val="16"/>
              </w:rPr>
              <w:t>Ремонтные и профилактические работы асфальтобетонного покрытия улиц и дворов Аванского административного района города Еревана</w:t>
            </w:r>
          </w:p>
        </w:tc>
        <w:tc>
          <w:tcPr>
            <w:tcW w:w="582" w:type="dxa"/>
            <w:textDirection w:val="btLr"/>
            <w:vAlign w:val="center"/>
          </w:tcPr>
          <w:p w14:paraId="547DB605" w14:textId="267665F0" w:rsidR="007408B4" w:rsidRPr="00685FDC" w:rsidRDefault="007408B4" w:rsidP="007408B4">
            <w:pPr>
              <w:widowControl w:val="0"/>
              <w:spacing w:after="120"/>
              <w:ind w:left="-95" w:right="-88"/>
              <w:jc w:val="center"/>
              <w:rPr>
                <w:rFonts w:ascii="GHEA Grapalat" w:hAnsi="GHEA Grapalat"/>
                <w:sz w:val="14"/>
                <w:szCs w:val="16"/>
              </w:rPr>
            </w:pPr>
            <w:r>
              <w:rPr>
                <w:rFonts w:ascii="GHEA Grapalat" w:hAnsi="GHEA Grapalat"/>
                <w:color w:val="000000"/>
                <w:sz w:val="20"/>
                <w:szCs w:val="20"/>
                <w:lang w:val="hy-AM"/>
              </w:rPr>
              <w:t>....</w:t>
            </w:r>
          </w:p>
        </w:tc>
        <w:tc>
          <w:tcPr>
            <w:tcW w:w="700" w:type="dxa"/>
            <w:textDirection w:val="btLr"/>
          </w:tcPr>
          <w:p w14:paraId="75BCD027" w14:textId="2FC0CA73" w:rsidR="007408B4" w:rsidRPr="00685FDC" w:rsidRDefault="007408B4" w:rsidP="007408B4">
            <w:pPr>
              <w:widowControl w:val="0"/>
              <w:spacing w:after="120"/>
              <w:ind w:left="-95" w:right="-88"/>
              <w:jc w:val="center"/>
              <w:rPr>
                <w:rFonts w:ascii="GHEA Grapalat" w:hAnsi="GHEA Grapalat"/>
                <w:sz w:val="14"/>
                <w:szCs w:val="16"/>
              </w:rPr>
            </w:pPr>
            <w:r w:rsidRPr="00607ACE">
              <w:rPr>
                <w:rFonts w:ascii="GHEA Grapalat" w:hAnsi="GHEA Grapalat"/>
                <w:color w:val="000000"/>
                <w:sz w:val="20"/>
                <w:szCs w:val="20"/>
                <w:lang w:val="hy-AM"/>
              </w:rPr>
              <w:t>....</w:t>
            </w:r>
          </w:p>
        </w:tc>
        <w:tc>
          <w:tcPr>
            <w:tcW w:w="337" w:type="dxa"/>
            <w:textDirection w:val="btLr"/>
          </w:tcPr>
          <w:p w14:paraId="678A6F69" w14:textId="76771125" w:rsidR="007408B4" w:rsidRPr="00685FDC" w:rsidRDefault="007408B4" w:rsidP="007408B4">
            <w:pPr>
              <w:widowControl w:val="0"/>
              <w:spacing w:after="120"/>
              <w:ind w:left="-95" w:right="-88"/>
              <w:jc w:val="center"/>
              <w:rPr>
                <w:rFonts w:ascii="GHEA Grapalat" w:hAnsi="GHEA Grapalat" w:cs="Arial"/>
                <w:sz w:val="14"/>
                <w:szCs w:val="16"/>
              </w:rPr>
            </w:pPr>
            <w:r w:rsidRPr="00607ACE">
              <w:rPr>
                <w:rFonts w:ascii="GHEA Grapalat" w:hAnsi="GHEA Grapalat"/>
                <w:color w:val="000000"/>
                <w:sz w:val="20"/>
                <w:szCs w:val="20"/>
                <w:lang w:val="hy-AM"/>
              </w:rPr>
              <w:t>....</w:t>
            </w:r>
          </w:p>
        </w:tc>
        <w:tc>
          <w:tcPr>
            <w:tcW w:w="556" w:type="dxa"/>
            <w:textDirection w:val="btLr"/>
            <w:vAlign w:val="center"/>
          </w:tcPr>
          <w:p w14:paraId="44E10A1A" w14:textId="032B722F"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44 %</w:t>
            </w:r>
          </w:p>
        </w:tc>
        <w:tc>
          <w:tcPr>
            <w:tcW w:w="436" w:type="dxa"/>
            <w:textDirection w:val="btLr"/>
            <w:vAlign w:val="center"/>
          </w:tcPr>
          <w:p w14:paraId="084D640F" w14:textId="7CD14604"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44 %</w:t>
            </w:r>
          </w:p>
        </w:tc>
        <w:tc>
          <w:tcPr>
            <w:tcW w:w="515" w:type="dxa"/>
            <w:textDirection w:val="btLr"/>
            <w:vAlign w:val="center"/>
          </w:tcPr>
          <w:p w14:paraId="1C045A69" w14:textId="2DCAB55D" w:rsidR="007408B4" w:rsidRPr="00D6014F" w:rsidRDefault="007408B4" w:rsidP="007408B4">
            <w:pPr>
              <w:widowControl w:val="0"/>
              <w:spacing w:after="120"/>
              <w:ind w:left="-95" w:right="-88"/>
              <w:jc w:val="center"/>
              <w:rPr>
                <w:rFonts w:ascii="GHEA Grapalat" w:hAnsi="GHEA Grapalat" w:cs="Arial"/>
                <w:sz w:val="14"/>
                <w:szCs w:val="16"/>
                <w:lang w:val="en-US"/>
              </w:rPr>
            </w:pPr>
            <w:r>
              <w:rPr>
                <w:rFonts w:ascii="GHEA Grapalat" w:hAnsi="GHEA Grapalat" w:cs="Arial"/>
                <w:sz w:val="36"/>
                <w:szCs w:val="36"/>
                <w:vertAlign w:val="superscript"/>
                <w:lang w:val="pt-BR"/>
              </w:rPr>
              <w:t>44 %</w:t>
            </w:r>
          </w:p>
        </w:tc>
        <w:tc>
          <w:tcPr>
            <w:tcW w:w="477" w:type="dxa"/>
            <w:textDirection w:val="btLr"/>
            <w:vAlign w:val="center"/>
          </w:tcPr>
          <w:p w14:paraId="6E0D2224" w14:textId="13FD939F"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90 %</w:t>
            </w:r>
          </w:p>
        </w:tc>
        <w:tc>
          <w:tcPr>
            <w:tcW w:w="531" w:type="dxa"/>
            <w:textDirection w:val="btLr"/>
            <w:vAlign w:val="center"/>
          </w:tcPr>
          <w:p w14:paraId="08E3C188" w14:textId="76FED799"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90 %</w:t>
            </w:r>
          </w:p>
        </w:tc>
        <w:tc>
          <w:tcPr>
            <w:tcW w:w="729" w:type="dxa"/>
            <w:textDirection w:val="btLr"/>
            <w:vAlign w:val="center"/>
          </w:tcPr>
          <w:p w14:paraId="24843B06" w14:textId="46DC1F6B"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90 %</w:t>
            </w:r>
          </w:p>
        </w:tc>
        <w:tc>
          <w:tcPr>
            <w:tcW w:w="663" w:type="dxa"/>
            <w:textDirection w:val="btLr"/>
            <w:vAlign w:val="center"/>
          </w:tcPr>
          <w:p w14:paraId="7FD92CFE" w14:textId="0484ED52"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100 %</w:t>
            </w:r>
          </w:p>
        </w:tc>
        <w:tc>
          <w:tcPr>
            <w:tcW w:w="594" w:type="dxa"/>
            <w:textDirection w:val="btLr"/>
            <w:vAlign w:val="center"/>
          </w:tcPr>
          <w:p w14:paraId="49A007FB" w14:textId="299D310F"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100 %</w:t>
            </w:r>
          </w:p>
        </w:tc>
        <w:tc>
          <w:tcPr>
            <w:tcW w:w="644" w:type="dxa"/>
            <w:textDirection w:val="btLr"/>
            <w:vAlign w:val="center"/>
          </w:tcPr>
          <w:p w14:paraId="1B5EFDD4" w14:textId="750240A4" w:rsidR="007408B4" w:rsidRPr="00685FDC" w:rsidRDefault="007408B4" w:rsidP="007408B4">
            <w:pPr>
              <w:widowControl w:val="0"/>
              <w:spacing w:after="120"/>
              <w:ind w:left="-95" w:right="-88"/>
              <w:jc w:val="center"/>
              <w:rPr>
                <w:rFonts w:ascii="GHEA Grapalat" w:hAnsi="GHEA Grapalat" w:cs="Arial"/>
                <w:sz w:val="14"/>
                <w:szCs w:val="16"/>
              </w:rPr>
            </w:pPr>
            <w:r>
              <w:rPr>
                <w:rFonts w:ascii="GHEA Grapalat" w:hAnsi="GHEA Grapalat" w:cs="Arial"/>
                <w:sz w:val="36"/>
                <w:szCs w:val="36"/>
                <w:vertAlign w:val="superscript"/>
                <w:lang w:val="pt-BR"/>
              </w:rPr>
              <w:t>100 %</w:t>
            </w:r>
          </w:p>
        </w:tc>
        <w:tc>
          <w:tcPr>
            <w:tcW w:w="581" w:type="dxa"/>
            <w:textDirection w:val="btLr"/>
            <w:vAlign w:val="center"/>
          </w:tcPr>
          <w:p w14:paraId="263C7918" w14:textId="50041B4E" w:rsidR="007408B4" w:rsidRPr="00685FDC" w:rsidRDefault="007408B4" w:rsidP="007408B4">
            <w:pPr>
              <w:widowControl w:val="0"/>
              <w:spacing w:after="120"/>
              <w:ind w:left="-95" w:right="-88"/>
              <w:jc w:val="center"/>
              <w:rPr>
                <w:rFonts w:ascii="GHEA Grapalat" w:hAnsi="GHEA Grapalat"/>
                <w:b/>
                <w:sz w:val="14"/>
                <w:szCs w:val="16"/>
              </w:rPr>
            </w:pPr>
            <w:r>
              <w:rPr>
                <w:rFonts w:ascii="GHEA Grapalat" w:hAnsi="GHEA Grapalat" w:cs="Arial"/>
                <w:sz w:val="36"/>
                <w:szCs w:val="36"/>
                <w:vertAlign w:val="superscript"/>
                <w:lang w:val="pt-BR"/>
              </w:rPr>
              <w:t>100 %</w:t>
            </w:r>
          </w:p>
        </w:tc>
      </w:tr>
    </w:tbl>
    <w:p w14:paraId="52DD6A5D" w14:textId="77777777" w:rsidR="00BB28C8" w:rsidRPr="00676BAE"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616DD1">
          <w:footerReference w:type="default" r:id="rId13"/>
          <w:footnotePr>
            <w:pos w:val="beneathText"/>
          </w:footnotePr>
          <w:type w:val="nextColumn"/>
          <w:pgSz w:w="11907" w:h="16840" w:code="9"/>
          <w:pgMar w:top="900" w:right="1418" w:bottom="630"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77C6DEB3" w:rsidR="008D352C" w:rsidRDefault="008D352C" w:rsidP="00BB28C8">
      <w:pPr>
        <w:widowControl w:val="0"/>
        <w:spacing w:after="160"/>
        <w:ind w:left="-142" w:firstLine="142"/>
        <w:jc w:val="both"/>
        <w:rPr>
          <w:rFonts w:ascii="GHEA Grapalat" w:hAnsi="GHEA Grapalat"/>
          <w:i/>
        </w:rPr>
      </w:pPr>
    </w:p>
    <w:p w14:paraId="235A6500" w14:textId="5DE18119" w:rsidR="00A1306D" w:rsidRDefault="00A1306D" w:rsidP="00BB28C8">
      <w:pPr>
        <w:widowControl w:val="0"/>
        <w:spacing w:after="160"/>
        <w:ind w:left="-142" w:firstLine="142"/>
        <w:jc w:val="both"/>
        <w:rPr>
          <w:rFonts w:ascii="GHEA Grapalat" w:hAnsi="GHEA Grapalat"/>
          <w:i/>
        </w:rPr>
      </w:pPr>
    </w:p>
    <w:p w14:paraId="2F227C97" w14:textId="591284E5" w:rsidR="00A1306D" w:rsidRDefault="00A1306D" w:rsidP="00BB28C8">
      <w:pPr>
        <w:widowControl w:val="0"/>
        <w:spacing w:after="160"/>
        <w:ind w:left="-142" w:firstLine="142"/>
        <w:jc w:val="both"/>
        <w:rPr>
          <w:rFonts w:ascii="GHEA Grapalat" w:hAnsi="GHEA Grapalat"/>
          <w:i/>
        </w:rPr>
      </w:pPr>
    </w:p>
    <w:p w14:paraId="36812F71" w14:textId="1505CB42" w:rsidR="00A1306D" w:rsidRDefault="00A1306D" w:rsidP="00BB28C8">
      <w:pPr>
        <w:widowControl w:val="0"/>
        <w:spacing w:after="160"/>
        <w:ind w:left="-142" w:firstLine="142"/>
        <w:jc w:val="both"/>
        <w:rPr>
          <w:rFonts w:ascii="GHEA Grapalat" w:hAnsi="GHEA Grapalat"/>
          <w:i/>
        </w:rPr>
      </w:pPr>
    </w:p>
    <w:p w14:paraId="1A536837" w14:textId="0CD1B32A" w:rsidR="00A1306D" w:rsidRDefault="00A1306D" w:rsidP="00BB28C8">
      <w:pPr>
        <w:widowControl w:val="0"/>
        <w:spacing w:after="160"/>
        <w:ind w:left="-142" w:firstLine="142"/>
        <w:jc w:val="both"/>
        <w:rPr>
          <w:rFonts w:ascii="GHEA Grapalat" w:hAnsi="GHEA Grapalat"/>
          <w:i/>
        </w:rPr>
      </w:pPr>
    </w:p>
    <w:p w14:paraId="63D31A0A" w14:textId="349ACBEC" w:rsidR="00A1306D" w:rsidRDefault="00A1306D" w:rsidP="00BB28C8">
      <w:pPr>
        <w:widowControl w:val="0"/>
        <w:spacing w:after="160"/>
        <w:ind w:left="-142" w:firstLine="142"/>
        <w:jc w:val="both"/>
        <w:rPr>
          <w:rFonts w:ascii="GHEA Grapalat" w:hAnsi="GHEA Grapalat"/>
          <w:i/>
        </w:rPr>
      </w:pPr>
    </w:p>
    <w:p w14:paraId="318DF1DB" w14:textId="2D841F39" w:rsidR="00A1306D" w:rsidRDefault="00A1306D" w:rsidP="00BB28C8">
      <w:pPr>
        <w:widowControl w:val="0"/>
        <w:spacing w:after="160"/>
        <w:ind w:left="-142" w:firstLine="142"/>
        <w:jc w:val="both"/>
        <w:rPr>
          <w:rFonts w:ascii="GHEA Grapalat" w:hAnsi="GHEA Grapalat"/>
          <w:i/>
        </w:rPr>
      </w:pPr>
    </w:p>
    <w:p w14:paraId="40AE9E2E" w14:textId="05F727B3" w:rsidR="00A1306D" w:rsidRDefault="00A1306D" w:rsidP="00BB28C8">
      <w:pPr>
        <w:widowControl w:val="0"/>
        <w:spacing w:after="160"/>
        <w:ind w:left="-142" w:firstLine="142"/>
        <w:jc w:val="both"/>
        <w:rPr>
          <w:rFonts w:ascii="GHEA Grapalat" w:hAnsi="GHEA Grapalat"/>
          <w:i/>
        </w:rPr>
      </w:pPr>
    </w:p>
    <w:p w14:paraId="75BAC176" w14:textId="189CB7FE" w:rsidR="00A1306D" w:rsidRDefault="00A1306D" w:rsidP="00BB28C8">
      <w:pPr>
        <w:widowControl w:val="0"/>
        <w:spacing w:after="160"/>
        <w:ind w:left="-142" w:firstLine="142"/>
        <w:jc w:val="both"/>
        <w:rPr>
          <w:rFonts w:ascii="GHEA Grapalat" w:hAnsi="GHEA Grapalat"/>
          <w:i/>
        </w:rPr>
      </w:pPr>
    </w:p>
    <w:p w14:paraId="4F4B42F2" w14:textId="1554162F" w:rsidR="00A1306D" w:rsidRDefault="00A1306D" w:rsidP="00BB28C8">
      <w:pPr>
        <w:widowControl w:val="0"/>
        <w:spacing w:after="160"/>
        <w:ind w:left="-142" w:firstLine="142"/>
        <w:jc w:val="both"/>
        <w:rPr>
          <w:rFonts w:ascii="GHEA Grapalat" w:hAnsi="GHEA Grapalat"/>
          <w:i/>
        </w:rPr>
      </w:pPr>
    </w:p>
    <w:p w14:paraId="55E3BB80" w14:textId="1C9D00B5" w:rsidR="00A1306D" w:rsidRDefault="00A1306D" w:rsidP="00BB28C8">
      <w:pPr>
        <w:widowControl w:val="0"/>
        <w:spacing w:after="160"/>
        <w:ind w:left="-142" w:firstLine="142"/>
        <w:jc w:val="both"/>
        <w:rPr>
          <w:rFonts w:ascii="GHEA Grapalat" w:hAnsi="GHEA Grapalat"/>
          <w:i/>
        </w:rPr>
      </w:pPr>
    </w:p>
    <w:p w14:paraId="4E30E61C" w14:textId="44F8AF84" w:rsidR="00A1306D" w:rsidRDefault="00A1306D" w:rsidP="00BB28C8">
      <w:pPr>
        <w:widowControl w:val="0"/>
        <w:spacing w:after="160"/>
        <w:ind w:left="-142" w:firstLine="142"/>
        <w:jc w:val="both"/>
        <w:rPr>
          <w:rFonts w:ascii="GHEA Grapalat" w:hAnsi="GHEA Grapalat"/>
          <w:i/>
        </w:rPr>
      </w:pPr>
    </w:p>
    <w:p w14:paraId="137231A6" w14:textId="1EE766DA" w:rsidR="00A1306D" w:rsidRDefault="00A1306D" w:rsidP="00BB28C8">
      <w:pPr>
        <w:widowControl w:val="0"/>
        <w:spacing w:after="160"/>
        <w:ind w:left="-142" w:firstLine="142"/>
        <w:jc w:val="both"/>
        <w:rPr>
          <w:rFonts w:ascii="GHEA Grapalat" w:hAnsi="GHEA Grapalat"/>
          <w:i/>
        </w:rPr>
      </w:pPr>
    </w:p>
    <w:p w14:paraId="2E617FDB" w14:textId="6D72B30C" w:rsidR="00A1306D" w:rsidRDefault="00A1306D" w:rsidP="00BB28C8">
      <w:pPr>
        <w:widowControl w:val="0"/>
        <w:spacing w:after="160"/>
        <w:ind w:left="-142" w:firstLine="142"/>
        <w:jc w:val="both"/>
        <w:rPr>
          <w:rFonts w:ascii="GHEA Grapalat" w:hAnsi="GHEA Grapalat"/>
          <w:i/>
        </w:rPr>
      </w:pPr>
    </w:p>
    <w:p w14:paraId="644BBFEE" w14:textId="490EEEF1" w:rsidR="00A1306D" w:rsidRDefault="00A1306D" w:rsidP="00BB28C8">
      <w:pPr>
        <w:widowControl w:val="0"/>
        <w:spacing w:after="160"/>
        <w:ind w:left="-142" w:firstLine="142"/>
        <w:jc w:val="both"/>
        <w:rPr>
          <w:rFonts w:ascii="GHEA Grapalat" w:hAnsi="GHEA Grapalat"/>
          <w:i/>
        </w:rPr>
      </w:pPr>
    </w:p>
    <w:p w14:paraId="5CF17974" w14:textId="36CD322E" w:rsidR="00A1306D" w:rsidRDefault="00A1306D" w:rsidP="00BB28C8">
      <w:pPr>
        <w:widowControl w:val="0"/>
        <w:spacing w:after="160"/>
        <w:ind w:left="-142" w:firstLine="142"/>
        <w:jc w:val="both"/>
        <w:rPr>
          <w:rFonts w:ascii="GHEA Grapalat" w:hAnsi="GHEA Grapalat"/>
          <w:i/>
        </w:rPr>
      </w:pPr>
    </w:p>
    <w:p w14:paraId="37E0CC84" w14:textId="77777777" w:rsidR="00A1306D" w:rsidRPr="008A662A" w:rsidRDefault="00A1306D" w:rsidP="00A1306D">
      <w:pPr>
        <w:widowControl w:val="0"/>
        <w:jc w:val="right"/>
        <w:rPr>
          <w:rFonts w:ascii="GHEA Grapalat" w:hAnsi="GHEA Grapalat" w:cs="Sylfaen"/>
          <w:i/>
        </w:rPr>
      </w:pPr>
      <w:r w:rsidRPr="008A662A">
        <w:rPr>
          <w:rFonts w:ascii="GHEA Grapalat" w:hAnsi="GHEA Grapalat"/>
          <w:i/>
        </w:rPr>
        <w:lastRenderedPageBreak/>
        <w:t>Приложение № 5</w:t>
      </w:r>
    </w:p>
    <w:p w14:paraId="4612A9B6" w14:textId="77777777" w:rsidR="00A1306D" w:rsidRPr="008A662A" w:rsidRDefault="00A1306D" w:rsidP="00A1306D">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55058914" w14:textId="77777777" w:rsidR="00A1306D" w:rsidRPr="008A662A" w:rsidRDefault="00A1306D" w:rsidP="00A1306D">
      <w:pPr>
        <w:jc w:val="center"/>
        <w:rPr>
          <w:rFonts w:ascii="GHEA Grapalat" w:hAnsi="GHEA Grapalat" w:cs="GHEA Grapalat"/>
        </w:rPr>
      </w:pPr>
    </w:p>
    <w:p w14:paraId="50689590" w14:textId="77777777" w:rsidR="00A1306D" w:rsidRPr="008A662A" w:rsidRDefault="00A1306D" w:rsidP="00A1306D">
      <w:pPr>
        <w:jc w:val="center"/>
        <w:rPr>
          <w:rFonts w:ascii="GHEA Grapalat" w:hAnsi="GHEA Grapalat" w:cs="GHEA Grapalat"/>
        </w:rPr>
      </w:pPr>
      <w:r w:rsidRPr="008A662A">
        <w:rPr>
          <w:rFonts w:ascii="GHEA Grapalat" w:hAnsi="GHEA Grapalat" w:cs="GHEA Grapalat"/>
        </w:rPr>
        <w:t>УВЕДОМЛЕНИЕ</w:t>
      </w:r>
    </w:p>
    <w:p w14:paraId="573E9239" w14:textId="77777777" w:rsidR="00A1306D" w:rsidRPr="00487F5A" w:rsidRDefault="00A1306D" w:rsidP="00A1306D">
      <w:pPr>
        <w:jc w:val="center"/>
        <w:rPr>
          <w:rFonts w:ascii="GHEA Grapalat" w:hAnsi="GHEA Grapalat" w:cs="GHEA Grapalat"/>
          <w:lang w:val="hy-AM"/>
        </w:rPr>
      </w:pPr>
    </w:p>
    <w:p w14:paraId="167C778A" w14:textId="77777777" w:rsidR="00A1306D" w:rsidRPr="00487F5A" w:rsidRDefault="00A1306D" w:rsidP="00A1306D">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4002B303" w14:textId="77777777" w:rsidR="00A1306D" w:rsidRPr="00487F5A" w:rsidRDefault="00A1306D" w:rsidP="00A1306D">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29A57AD" w14:textId="77777777" w:rsidR="00A1306D" w:rsidRPr="00487F5A" w:rsidRDefault="00A1306D" w:rsidP="00A1306D">
      <w:pPr>
        <w:rPr>
          <w:rFonts w:ascii="GHEA Grapalat" w:hAnsi="GHEA Grapalat"/>
          <w:vertAlign w:val="superscript"/>
          <w:lang w:val="es-ES"/>
        </w:rPr>
      </w:pPr>
    </w:p>
    <w:p w14:paraId="36225CAB" w14:textId="77777777" w:rsidR="00A1306D" w:rsidRPr="00487F5A" w:rsidRDefault="00A1306D" w:rsidP="00A1306D">
      <w:pPr>
        <w:pStyle w:val="ListParagraph"/>
        <w:numPr>
          <w:ilvl w:val="0"/>
          <w:numId w:val="47"/>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5F49D746" w14:textId="77777777" w:rsidR="00A1306D" w:rsidRPr="008A662A" w:rsidRDefault="00A1306D" w:rsidP="00A1306D">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2ED47963" w14:textId="77777777" w:rsidR="00A1306D" w:rsidRPr="008A662A" w:rsidRDefault="00A1306D" w:rsidP="00A1306D">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2841A674" w14:textId="77777777" w:rsidR="00A1306D" w:rsidRPr="00487F5A" w:rsidRDefault="00A1306D" w:rsidP="00A1306D">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99B81A9" w14:textId="77777777" w:rsidR="00A1306D" w:rsidRPr="00487F5A" w:rsidRDefault="00A1306D" w:rsidP="00A1306D">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72743">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72743">
        <w:rPr>
          <w:rFonts w:ascii="GHEA Grapalat" w:hAnsi="GHEA Grapalat"/>
          <w:sz w:val="20"/>
          <w:szCs w:val="20"/>
        </w:rPr>
        <w:t>заключен</w:t>
      </w:r>
      <w:r w:rsidRPr="00487F5A">
        <w:rPr>
          <w:rFonts w:ascii="GHEA Grapalat" w:hAnsi="GHEA Grapalat" w:cs="Sylfaen"/>
          <w:sz w:val="20"/>
          <w:szCs w:val="20"/>
          <w:lang w:val="es-ES"/>
        </w:rPr>
        <w:t xml:space="preserve"> </w:t>
      </w:r>
      <w:r w:rsidRPr="00772743">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72743">
        <w:rPr>
          <w:rFonts w:ascii="GHEA Grapalat" w:hAnsi="GHEA Grapalat"/>
        </w:rPr>
        <w:t>.</w:t>
      </w:r>
      <w:r w:rsidRPr="00487F5A">
        <w:rPr>
          <w:rFonts w:ascii="GHEA Grapalat" w:hAnsi="GHEA Grapalat" w:cs="Sylfaen"/>
          <w:sz w:val="20"/>
          <w:szCs w:val="20"/>
          <w:lang w:val="es-ES"/>
        </w:rPr>
        <w:t xml:space="preserve"> </w:t>
      </w:r>
    </w:p>
    <w:p w14:paraId="5DCA2236" w14:textId="77777777" w:rsidR="00A1306D" w:rsidRPr="00487F5A" w:rsidRDefault="00A1306D" w:rsidP="00A1306D">
      <w:pPr>
        <w:rPr>
          <w:rFonts w:ascii="GHEA Grapalat" w:hAnsi="GHEA Grapalat" w:cs="Sylfaen"/>
          <w:sz w:val="20"/>
          <w:szCs w:val="20"/>
          <w:lang w:val="es-ES"/>
        </w:rPr>
      </w:pPr>
    </w:p>
    <w:p w14:paraId="2E8F4829" w14:textId="77777777" w:rsidR="00A1306D" w:rsidRPr="008A662A" w:rsidRDefault="00A1306D" w:rsidP="00A1306D">
      <w:pPr>
        <w:pStyle w:val="ListParagraph"/>
        <w:numPr>
          <w:ilvl w:val="0"/>
          <w:numId w:val="47"/>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9D01EDE" w14:textId="77777777" w:rsidR="00A1306D" w:rsidRPr="00487F5A" w:rsidRDefault="00A1306D" w:rsidP="00A1306D">
      <w:pPr>
        <w:jc w:val="center"/>
        <w:rPr>
          <w:rFonts w:ascii="GHEA Grapalat" w:hAnsi="GHEA Grapalat" w:cs="GHEA Grapalat"/>
          <w:lang w:val="es-ES"/>
        </w:rPr>
      </w:pPr>
    </w:p>
    <w:p w14:paraId="503CF98C" w14:textId="77777777" w:rsidR="00A1306D" w:rsidRPr="00487F5A" w:rsidRDefault="00A1306D" w:rsidP="00A1306D">
      <w:pPr>
        <w:jc w:val="center"/>
        <w:rPr>
          <w:rFonts w:ascii="GHEA Grapalat" w:hAnsi="GHEA Grapalat" w:cs="Sylfaen"/>
          <w:b/>
          <w:lang w:val="es-ES"/>
        </w:rPr>
      </w:pPr>
    </w:p>
    <w:p w14:paraId="4E3E53F7" w14:textId="77777777" w:rsidR="00A1306D" w:rsidRPr="00487F5A" w:rsidRDefault="00A1306D" w:rsidP="00A1306D">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827F7FB" w14:textId="77777777" w:rsidR="00A1306D" w:rsidRPr="00487F5A" w:rsidRDefault="00A1306D" w:rsidP="00A1306D">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0613C70" w14:textId="77777777" w:rsidR="00A1306D" w:rsidRPr="00487F5A" w:rsidRDefault="00A1306D" w:rsidP="00A1306D">
      <w:pPr>
        <w:jc w:val="right"/>
        <w:rPr>
          <w:rFonts w:ascii="GHEA Grapalat" w:hAnsi="GHEA Grapalat"/>
          <w:sz w:val="20"/>
          <w:lang w:val="hy-AM"/>
        </w:rPr>
      </w:pPr>
      <w:r w:rsidRPr="00487F5A">
        <w:rPr>
          <w:rFonts w:ascii="GHEA Grapalat" w:hAnsi="GHEA Grapalat"/>
          <w:sz w:val="20"/>
          <w:lang w:val="hy-AM"/>
        </w:rPr>
        <w:t xml:space="preserve">    </w:t>
      </w:r>
    </w:p>
    <w:p w14:paraId="6D586FDF" w14:textId="77777777" w:rsidR="00A1306D" w:rsidRPr="00487F5A" w:rsidRDefault="00A1306D" w:rsidP="00A1306D">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4C8C062" w14:textId="77777777" w:rsidR="00A1306D" w:rsidRPr="00487F5A" w:rsidRDefault="00A1306D" w:rsidP="00A1306D">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48971E7" w14:textId="77777777" w:rsidR="00A1306D" w:rsidRPr="00487F5A" w:rsidRDefault="00A1306D" w:rsidP="00A1306D">
      <w:pPr>
        <w:jc w:val="center"/>
        <w:rPr>
          <w:rFonts w:ascii="GHEA Grapalat" w:hAnsi="GHEA Grapalat" w:cs="Sylfaen"/>
          <w:sz w:val="16"/>
          <w:szCs w:val="16"/>
          <w:lang w:val="es-ES"/>
        </w:rPr>
      </w:pPr>
    </w:p>
    <w:p w14:paraId="37E37FF6" w14:textId="77777777" w:rsidR="00A1306D" w:rsidRPr="00487F5A" w:rsidRDefault="00A1306D" w:rsidP="00A1306D">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790ADCC8" w14:textId="30C4EF33" w:rsidR="00A1306D" w:rsidRDefault="00A1306D" w:rsidP="00BB28C8">
      <w:pPr>
        <w:widowControl w:val="0"/>
        <w:spacing w:after="160"/>
        <w:ind w:left="-142" w:firstLine="142"/>
        <w:jc w:val="both"/>
        <w:rPr>
          <w:rFonts w:ascii="GHEA Grapalat" w:hAnsi="GHEA Grapalat"/>
          <w:i/>
        </w:rPr>
      </w:pPr>
    </w:p>
    <w:p w14:paraId="0E194BD3" w14:textId="7B7E9E63" w:rsidR="00A1306D" w:rsidRDefault="00A1306D" w:rsidP="00BB28C8">
      <w:pPr>
        <w:widowControl w:val="0"/>
        <w:spacing w:after="160"/>
        <w:ind w:left="-142" w:firstLine="142"/>
        <w:jc w:val="both"/>
        <w:rPr>
          <w:rFonts w:ascii="GHEA Grapalat" w:hAnsi="GHEA Grapalat"/>
          <w:i/>
        </w:rPr>
      </w:pPr>
    </w:p>
    <w:p w14:paraId="438F39C5" w14:textId="77777777" w:rsidR="00A1306D" w:rsidRPr="00B138F3" w:rsidRDefault="00A1306D" w:rsidP="00BB28C8">
      <w:pPr>
        <w:widowControl w:val="0"/>
        <w:spacing w:after="160"/>
        <w:ind w:left="-142" w:firstLine="142"/>
        <w:jc w:val="both"/>
        <w:rPr>
          <w:rFonts w:ascii="GHEA Grapalat" w:hAnsi="GHEA Grapalat"/>
          <w:i/>
        </w:rPr>
      </w:pPr>
    </w:p>
    <w:sectPr w:rsidR="00A1306D"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31235" w14:textId="77777777" w:rsidR="000559E9" w:rsidRDefault="000559E9">
      <w:r>
        <w:separator/>
      </w:r>
    </w:p>
  </w:endnote>
  <w:endnote w:type="continuationSeparator" w:id="0">
    <w:p w14:paraId="3268845A" w14:textId="77777777" w:rsidR="000559E9" w:rsidRDefault="00055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EDBD4" w14:textId="77777777" w:rsidR="000559E9" w:rsidRDefault="000559E9">
      <w:r>
        <w:separator/>
      </w:r>
    </w:p>
  </w:footnote>
  <w:footnote w:type="continuationSeparator" w:id="0">
    <w:p w14:paraId="6FE2619F" w14:textId="77777777" w:rsidR="000559E9" w:rsidRDefault="000559E9">
      <w:r>
        <w:continuationSeparator/>
      </w:r>
    </w:p>
  </w:footnote>
  <w:footnote w:id="1">
    <w:p w14:paraId="33B4C7EE" w14:textId="695D0E60"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A34892">
        <w:rPr>
          <w:rFonts w:ascii="GHEA Grapalat" w:hAnsi="GHEA Grapalat"/>
          <w:i/>
        </w:rPr>
        <w:t>запроса котировок</w:t>
      </w:r>
      <w:r w:rsidRPr="00ED3BA4">
        <w:rPr>
          <w:rFonts w:ascii="GHEA Grapalat" w:hAnsi="GHEA Grapalat"/>
          <w:i/>
        </w:rPr>
        <w:t>", заменяет соответственно словами "</w:t>
      </w:r>
      <w:r w:rsidR="00A34892">
        <w:rPr>
          <w:rFonts w:ascii="GHEA Grapalat" w:hAnsi="GHEA Grapalat"/>
          <w:i/>
        </w:rPr>
        <w:t>запроса котировок</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7D9020C9" w14:textId="77777777" w:rsidR="006C0E3B" w:rsidRPr="00810F23" w:rsidRDefault="006C0E3B" w:rsidP="006C0E3B">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609E1E46" w14:textId="77777777" w:rsidR="003D6519" w:rsidRPr="00DE7706" w:rsidRDefault="003D6519" w:rsidP="003D6519">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3BF202FB" w14:textId="77777777" w:rsidR="006C0E3B" w:rsidRPr="00810F23" w:rsidRDefault="006C0E3B" w:rsidP="006C0E3B">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4E6918D2" w14:textId="77777777" w:rsidR="006C0E3B" w:rsidRPr="005F2C25" w:rsidRDefault="006C0E3B" w:rsidP="006C0E3B">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5">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6">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7">
    <w:p w14:paraId="7BFC82F4" w14:textId="77777777" w:rsidR="0061787C" w:rsidRPr="000A504A" w:rsidRDefault="0061787C" w:rsidP="00BB28C8">
      <w:pPr>
        <w:pStyle w:val="FootnoteText"/>
        <w:widowControl w:val="0"/>
        <w:jc w:val="both"/>
        <w:rPr>
          <w:ins w:id="16"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8">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9">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14:paraId="0438B7CA" w14:textId="77777777" w:rsidR="00523EC4" w:rsidRPr="00124BE9" w:rsidRDefault="00523EC4" w:rsidP="00523EC4">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2">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3">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C74512"/>
    <w:multiLevelType w:val="hybridMultilevel"/>
    <w:tmpl w:val="2AF0B1A8"/>
    <w:lvl w:ilvl="0" w:tplc="68306F4C">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1"/>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4"/>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0"/>
  </w:num>
  <w:num w:numId="17" w16cid:durableId="1482577645">
    <w:abstractNumId w:val="7"/>
  </w:num>
  <w:num w:numId="18" w16cid:durableId="985817729">
    <w:abstractNumId w:val="1"/>
  </w:num>
  <w:num w:numId="19" w16cid:durableId="1684281838">
    <w:abstractNumId w:val="22"/>
  </w:num>
  <w:num w:numId="20" w16cid:durableId="873427336">
    <w:abstractNumId w:val="22"/>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19"/>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3"/>
  </w:num>
  <w:num w:numId="44" w16cid:durableId="1396321813">
    <w:abstractNumId w:val="25"/>
  </w:num>
  <w:num w:numId="45" w16cid:durableId="595601600">
    <w:abstractNumId w:val="5"/>
  </w:num>
  <w:num w:numId="46" w16cid:durableId="2069650865">
    <w:abstractNumId w:val="15"/>
  </w:num>
  <w:num w:numId="47" w16cid:durableId="1859273833">
    <w:abstractNumId w:val="26"/>
  </w:num>
  <w:num w:numId="48" w16cid:durableId="1491289886">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3FB"/>
    <w:rsid w:val="00006A31"/>
    <w:rsid w:val="000076A1"/>
    <w:rsid w:val="0000776B"/>
    <w:rsid w:val="00010330"/>
    <w:rsid w:val="00010ECA"/>
    <w:rsid w:val="00011CB9"/>
    <w:rsid w:val="00012347"/>
    <w:rsid w:val="00012E2C"/>
    <w:rsid w:val="00013093"/>
    <w:rsid w:val="00013192"/>
    <w:rsid w:val="000132F3"/>
    <w:rsid w:val="00013C24"/>
    <w:rsid w:val="00014D1A"/>
    <w:rsid w:val="000155E5"/>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27929"/>
    <w:rsid w:val="00030D40"/>
    <w:rsid w:val="000312D9"/>
    <w:rsid w:val="000313A6"/>
    <w:rsid w:val="000316DF"/>
    <w:rsid w:val="000320D9"/>
    <w:rsid w:val="000330A3"/>
    <w:rsid w:val="00033946"/>
    <w:rsid w:val="00033B20"/>
    <w:rsid w:val="00033C85"/>
    <w:rsid w:val="00033ED4"/>
    <w:rsid w:val="00034CED"/>
    <w:rsid w:val="0003776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9E9"/>
    <w:rsid w:val="00055CC2"/>
    <w:rsid w:val="00056516"/>
    <w:rsid w:val="00056AB4"/>
    <w:rsid w:val="00056E11"/>
    <w:rsid w:val="00057264"/>
    <w:rsid w:val="00057692"/>
    <w:rsid w:val="00057803"/>
    <w:rsid w:val="000604CF"/>
    <w:rsid w:val="00060DB0"/>
    <w:rsid w:val="00060FB1"/>
    <w:rsid w:val="00061243"/>
    <w:rsid w:val="000612B9"/>
    <w:rsid w:val="0006131B"/>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484"/>
    <w:rsid w:val="000735B0"/>
    <w:rsid w:val="00073A04"/>
    <w:rsid w:val="00073A09"/>
    <w:rsid w:val="00073DA4"/>
    <w:rsid w:val="000743E1"/>
    <w:rsid w:val="00074992"/>
    <w:rsid w:val="00074CC1"/>
    <w:rsid w:val="000752B1"/>
    <w:rsid w:val="00075997"/>
    <w:rsid w:val="000763E5"/>
    <w:rsid w:val="00076EF4"/>
    <w:rsid w:val="00077062"/>
    <w:rsid w:val="00077BB9"/>
    <w:rsid w:val="00080C4E"/>
    <w:rsid w:val="00080E73"/>
    <w:rsid w:val="000811C1"/>
    <w:rsid w:val="000814B8"/>
    <w:rsid w:val="000816F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18F5"/>
    <w:rsid w:val="00092D0A"/>
    <w:rsid w:val="00092E73"/>
    <w:rsid w:val="0009380C"/>
    <w:rsid w:val="000939C0"/>
    <w:rsid w:val="0009416C"/>
    <w:rsid w:val="0009449B"/>
    <w:rsid w:val="000946A3"/>
    <w:rsid w:val="00094ADE"/>
    <w:rsid w:val="00094CDD"/>
    <w:rsid w:val="00094F5C"/>
    <w:rsid w:val="00095885"/>
    <w:rsid w:val="00095EB1"/>
    <w:rsid w:val="000964F1"/>
    <w:rsid w:val="00096865"/>
    <w:rsid w:val="0009758F"/>
    <w:rsid w:val="00097DE8"/>
    <w:rsid w:val="000A07AF"/>
    <w:rsid w:val="000A0EED"/>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44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EEB"/>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5359"/>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8C2"/>
    <w:rsid w:val="00132FA8"/>
    <w:rsid w:val="00133A5A"/>
    <w:rsid w:val="00133CE4"/>
    <w:rsid w:val="00134D6E"/>
    <w:rsid w:val="00134DC5"/>
    <w:rsid w:val="00134FE3"/>
    <w:rsid w:val="001355CF"/>
    <w:rsid w:val="001355F9"/>
    <w:rsid w:val="00135840"/>
    <w:rsid w:val="001361B2"/>
    <w:rsid w:val="001369CB"/>
    <w:rsid w:val="001377BA"/>
    <w:rsid w:val="00137A5C"/>
    <w:rsid w:val="0014000D"/>
    <w:rsid w:val="001403AE"/>
    <w:rsid w:val="001406F0"/>
    <w:rsid w:val="00140841"/>
    <w:rsid w:val="00142496"/>
    <w:rsid w:val="00142963"/>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68F2"/>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658A"/>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644"/>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5BC4"/>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DD0"/>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17E47"/>
    <w:rsid w:val="00220ACB"/>
    <w:rsid w:val="00220C7C"/>
    <w:rsid w:val="00220CF6"/>
    <w:rsid w:val="002218FE"/>
    <w:rsid w:val="00221C7B"/>
    <w:rsid w:val="0022247D"/>
    <w:rsid w:val="002238E0"/>
    <w:rsid w:val="00223F35"/>
    <w:rsid w:val="002240AB"/>
    <w:rsid w:val="002250D8"/>
    <w:rsid w:val="0022515E"/>
    <w:rsid w:val="002252CD"/>
    <w:rsid w:val="00225B21"/>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24F"/>
    <w:rsid w:val="00234A2F"/>
    <w:rsid w:val="00235549"/>
    <w:rsid w:val="0023571C"/>
    <w:rsid w:val="00235D56"/>
    <w:rsid w:val="00235DAA"/>
    <w:rsid w:val="00236B75"/>
    <w:rsid w:val="00236B98"/>
    <w:rsid w:val="002370BC"/>
    <w:rsid w:val="00237C32"/>
    <w:rsid w:val="002400D8"/>
    <w:rsid w:val="0024027D"/>
    <w:rsid w:val="00240289"/>
    <w:rsid w:val="002406D8"/>
    <w:rsid w:val="002408DB"/>
    <w:rsid w:val="0024186B"/>
    <w:rsid w:val="00241C72"/>
    <w:rsid w:val="00241F05"/>
    <w:rsid w:val="0024205E"/>
    <w:rsid w:val="002430CB"/>
    <w:rsid w:val="002432E5"/>
    <w:rsid w:val="002438EB"/>
    <w:rsid w:val="00243E78"/>
    <w:rsid w:val="00244B38"/>
    <w:rsid w:val="00246C8C"/>
    <w:rsid w:val="00247CB4"/>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D5"/>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9D8"/>
    <w:rsid w:val="00281C93"/>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7822"/>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398"/>
    <w:rsid w:val="002B372D"/>
    <w:rsid w:val="002B387A"/>
    <w:rsid w:val="002B3E53"/>
    <w:rsid w:val="002B4FD9"/>
    <w:rsid w:val="002B51FB"/>
    <w:rsid w:val="002B5F87"/>
    <w:rsid w:val="002B6548"/>
    <w:rsid w:val="002B7388"/>
    <w:rsid w:val="002B7594"/>
    <w:rsid w:val="002B7F23"/>
    <w:rsid w:val="002C0665"/>
    <w:rsid w:val="002C071B"/>
    <w:rsid w:val="002C0CF4"/>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1E00"/>
    <w:rsid w:val="002E277C"/>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4D"/>
    <w:rsid w:val="002F2A55"/>
    <w:rsid w:val="002F2B23"/>
    <w:rsid w:val="002F35FE"/>
    <w:rsid w:val="002F3816"/>
    <w:rsid w:val="002F45B0"/>
    <w:rsid w:val="002F487F"/>
    <w:rsid w:val="002F49D9"/>
    <w:rsid w:val="002F4D67"/>
    <w:rsid w:val="002F59DC"/>
    <w:rsid w:val="002F5F71"/>
    <w:rsid w:val="002F6164"/>
    <w:rsid w:val="002F6C1E"/>
    <w:rsid w:val="002F6FA0"/>
    <w:rsid w:val="002F7000"/>
    <w:rsid w:val="002F7391"/>
    <w:rsid w:val="002F78B8"/>
    <w:rsid w:val="002F7A7E"/>
    <w:rsid w:val="00300D3A"/>
    <w:rsid w:val="00301062"/>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631"/>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44E4"/>
    <w:rsid w:val="00325043"/>
    <w:rsid w:val="00325546"/>
    <w:rsid w:val="003259C5"/>
    <w:rsid w:val="00325CC0"/>
    <w:rsid w:val="00326507"/>
    <w:rsid w:val="003267C8"/>
    <w:rsid w:val="00327436"/>
    <w:rsid w:val="00331472"/>
    <w:rsid w:val="0033253D"/>
    <w:rsid w:val="0033269B"/>
    <w:rsid w:val="00333314"/>
    <w:rsid w:val="00333AE7"/>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466"/>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4B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0919"/>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539"/>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443"/>
    <w:rsid w:val="003A39AC"/>
    <w:rsid w:val="003A4431"/>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747"/>
    <w:rsid w:val="003B585C"/>
    <w:rsid w:val="003B60D5"/>
    <w:rsid w:val="003B644B"/>
    <w:rsid w:val="003B6791"/>
    <w:rsid w:val="003B681E"/>
    <w:rsid w:val="003B6B6A"/>
    <w:rsid w:val="003B7086"/>
    <w:rsid w:val="003B72E7"/>
    <w:rsid w:val="003B7D9D"/>
    <w:rsid w:val="003B7FEC"/>
    <w:rsid w:val="003C09CC"/>
    <w:rsid w:val="003C1095"/>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29"/>
    <w:rsid w:val="003D0075"/>
    <w:rsid w:val="003D0BE0"/>
    <w:rsid w:val="003D0E3C"/>
    <w:rsid w:val="003D1153"/>
    <w:rsid w:val="003D14E9"/>
    <w:rsid w:val="003D1CF4"/>
    <w:rsid w:val="003D2146"/>
    <w:rsid w:val="003D256D"/>
    <w:rsid w:val="003D2FE2"/>
    <w:rsid w:val="003D3794"/>
    <w:rsid w:val="003D395E"/>
    <w:rsid w:val="003D3964"/>
    <w:rsid w:val="003D3EB8"/>
    <w:rsid w:val="003D40F2"/>
    <w:rsid w:val="003D4FD0"/>
    <w:rsid w:val="003D56A5"/>
    <w:rsid w:val="003D6519"/>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42F9"/>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838"/>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60F"/>
    <w:rsid w:val="00441CC1"/>
    <w:rsid w:val="00442C48"/>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E98"/>
    <w:rsid w:val="00463606"/>
    <w:rsid w:val="004636DA"/>
    <w:rsid w:val="00463B0B"/>
    <w:rsid w:val="0046481A"/>
    <w:rsid w:val="00464D3A"/>
    <w:rsid w:val="00464DA7"/>
    <w:rsid w:val="0046522E"/>
    <w:rsid w:val="0046586E"/>
    <w:rsid w:val="004658EC"/>
    <w:rsid w:val="00466714"/>
    <w:rsid w:val="00466F7A"/>
    <w:rsid w:val="004672FC"/>
    <w:rsid w:val="0046753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36F"/>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20A1"/>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0BE2"/>
    <w:rsid w:val="004C1196"/>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3C8"/>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59"/>
    <w:rsid w:val="00510176"/>
    <w:rsid w:val="005106CC"/>
    <w:rsid w:val="00510C3D"/>
    <w:rsid w:val="00510C9A"/>
    <w:rsid w:val="00510CB7"/>
    <w:rsid w:val="005111C3"/>
    <w:rsid w:val="005114D0"/>
    <w:rsid w:val="005116B5"/>
    <w:rsid w:val="00511941"/>
    <w:rsid w:val="00511966"/>
    <w:rsid w:val="00511D8D"/>
    <w:rsid w:val="0051223D"/>
    <w:rsid w:val="00512292"/>
    <w:rsid w:val="00512D1F"/>
    <w:rsid w:val="00512DDB"/>
    <w:rsid w:val="00513803"/>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3EC4"/>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47BAF"/>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50B"/>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981"/>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813"/>
    <w:rsid w:val="005D7FA6"/>
    <w:rsid w:val="005E019C"/>
    <w:rsid w:val="005E0725"/>
    <w:rsid w:val="005E0E50"/>
    <w:rsid w:val="005E18B7"/>
    <w:rsid w:val="005E1F72"/>
    <w:rsid w:val="005E24FD"/>
    <w:rsid w:val="005E2F4D"/>
    <w:rsid w:val="005E2FA5"/>
    <w:rsid w:val="005E3501"/>
    <w:rsid w:val="005E3FC4"/>
    <w:rsid w:val="005E4ADE"/>
    <w:rsid w:val="005E4C8D"/>
    <w:rsid w:val="005E4DDB"/>
    <w:rsid w:val="005E52ED"/>
    <w:rsid w:val="005E573E"/>
    <w:rsid w:val="005E6606"/>
    <w:rsid w:val="005E6D42"/>
    <w:rsid w:val="005E7AC1"/>
    <w:rsid w:val="005E7DD1"/>
    <w:rsid w:val="005F0715"/>
    <w:rsid w:val="005F09CE"/>
    <w:rsid w:val="005F1514"/>
    <w:rsid w:val="005F1793"/>
    <w:rsid w:val="005F17FB"/>
    <w:rsid w:val="005F1CC0"/>
    <w:rsid w:val="005F1DBB"/>
    <w:rsid w:val="005F1F95"/>
    <w:rsid w:val="005F25EF"/>
    <w:rsid w:val="005F2C25"/>
    <w:rsid w:val="005F2F3B"/>
    <w:rsid w:val="005F34E9"/>
    <w:rsid w:val="005F475D"/>
    <w:rsid w:val="005F53F2"/>
    <w:rsid w:val="005F581A"/>
    <w:rsid w:val="005F6312"/>
    <w:rsid w:val="005F6DED"/>
    <w:rsid w:val="005F7C1D"/>
    <w:rsid w:val="00601148"/>
    <w:rsid w:val="00601797"/>
    <w:rsid w:val="00605075"/>
    <w:rsid w:val="0060526C"/>
    <w:rsid w:val="00605382"/>
    <w:rsid w:val="00606328"/>
    <w:rsid w:val="0060652B"/>
    <w:rsid w:val="00606B84"/>
    <w:rsid w:val="00607120"/>
    <w:rsid w:val="00607F7B"/>
    <w:rsid w:val="0061035A"/>
    <w:rsid w:val="006105DA"/>
    <w:rsid w:val="00610F61"/>
    <w:rsid w:val="00611998"/>
    <w:rsid w:val="006132E7"/>
    <w:rsid w:val="006132ED"/>
    <w:rsid w:val="00614934"/>
    <w:rsid w:val="0061522D"/>
    <w:rsid w:val="006154C5"/>
    <w:rsid w:val="00615570"/>
    <w:rsid w:val="00615B35"/>
    <w:rsid w:val="00616AAA"/>
    <w:rsid w:val="00616DD1"/>
    <w:rsid w:val="00617764"/>
    <w:rsid w:val="0061787C"/>
    <w:rsid w:val="00617A6E"/>
    <w:rsid w:val="00617E3A"/>
    <w:rsid w:val="0062027D"/>
    <w:rsid w:val="006202D4"/>
    <w:rsid w:val="00621255"/>
    <w:rsid w:val="00621D3B"/>
    <w:rsid w:val="006220CA"/>
    <w:rsid w:val="00623038"/>
    <w:rsid w:val="006237BD"/>
    <w:rsid w:val="00623998"/>
    <w:rsid w:val="00623F24"/>
    <w:rsid w:val="00624725"/>
    <w:rsid w:val="00624E49"/>
    <w:rsid w:val="00625529"/>
    <w:rsid w:val="00626835"/>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99D"/>
    <w:rsid w:val="00655E71"/>
    <w:rsid w:val="00655EBD"/>
    <w:rsid w:val="00656EB4"/>
    <w:rsid w:val="00657A45"/>
    <w:rsid w:val="00660138"/>
    <w:rsid w:val="00660717"/>
    <w:rsid w:val="006607D5"/>
    <w:rsid w:val="006608AD"/>
    <w:rsid w:val="00660F52"/>
    <w:rsid w:val="00661E7D"/>
    <w:rsid w:val="00662165"/>
    <w:rsid w:val="00662623"/>
    <w:rsid w:val="0066349B"/>
    <w:rsid w:val="00663595"/>
    <w:rsid w:val="00664BFB"/>
    <w:rsid w:val="00665120"/>
    <w:rsid w:val="006657A3"/>
    <w:rsid w:val="006657EE"/>
    <w:rsid w:val="0066621D"/>
    <w:rsid w:val="006672E6"/>
    <w:rsid w:val="00667A56"/>
    <w:rsid w:val="00667C83"/>
    <w:rsid w:val="0067066B"/>
    <w:rsid w:val="0067102D"/>
    <w:rsid w:val="00671313"/>
    <w:rsid w:val="00671A82"/>
    <w:rsid w:val="006725DE"/>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546"/>
    <w:rsid w:val="006B6951"/>
    <w:rsid w:val="006C00C9"/>
    <w:rsid w:val="006C0236"/>
    <w:rsid w:val="006C08B6"/>
    <w:rsid w:val="006C0E3B"/>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55E"/>
    <w:rsid w:val="006D0B02"/>
    <w:rsid w:val="006D0D6F"/>
    <w:rsid w:val="006D0E83"/>
    <w:rsid w:val="006D1196"/>
    <w:rsid w:val="006D1826"/>
    <w:rsid w:val="006D1BA0"/>
    <w:rsid w:val="006D22CA"/>
    <w:rsid w:val="006D2D78"/>
    <w:rsid w:val="006D2DF7"/>
    <w:rsid w:val="006D32C0"/>
    <w:rsid w:val="006D3EDB"/>
    <w:rsid w:val="006D42EB"/>
    <w:rsid w:val="006D4448"/>
    <w:rsid w:val="006D4E1D"/>
    <w:rsid w:val="006D5516"/>
    <w:rsid w:val="006D5D09"/>
    <w:rsid w:val="006D6150"/>
    <w:rsid w:val="006D619D"/>
    <w:rsid w:val="006D684E"/>
    <w:rsid w:val="006D7219"/>
    <w:rsid w:val="006E15CD"/>
    <w:rsid w:val="006E1E8F"/>
    <w:rsid w:val="006E35A0"/>
    <w:rsid w:val="006E362A"/>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C05"/>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3DAB"/>
    <w:rsid w:val="00704898"/>
    <w:rsid w:val="00705492"/>
    <w:rsid w:val="00705706"/>
    <w:rsid w:val="00705B55"/>
    <w:rsid w:val="007066AC"/>
    <w:rsid w:val="00707201"/>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AC3"/>
    <w:rsid w:val="00737B2F"/>
    <w:rsid w:val="00737D8E"/>
    <w:rsid w:val="007408B4"/>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4EF0"/>
    <w:rsid w:val="00745561"/>
    <w:rsid w:val="00746774"/>
    <w:rsid w:val="00747566"/>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5447"/>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3B2"/>
    <w:rsid w:val="00775FAF"/>
    <w:rsid w:val="00776E6C"/>
    <w:rsid w:val="007803B3"/>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AF8"/>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397"/>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5C6"/>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27B42"/>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6E1C"/>
    <w:rsid w:val="00837337"/>
    <w:rsid w:val="008378E4"/>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B77"/>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A93"/>
    <w:rsid w:val="00861BEB"/>
    <w:rsid w:val="00861D7B"/>
    <w:rsid w:val="00861EC8"/>
    <w:rsid w:val="00862230"/>
    <w:rsid w:val="008626E5"/>
    <w:rsid w:val="008628CD"/>
    <w:rsid w:val="00863197"/>
    <w:rsid w:val="00863687"/>
    <w:rsid w:val="00863E4D"/>
    <w:rsid w:val="008642B0"/>
    <w:rsid w:val="008644EC"/>
    <w:rsid w:val="008657F2"/>
    <w:rsid w:val="00865E9B"/>
    <w:rsid w:val="008676F6"/>
    <w:rsid w:val="00867FC3"/>
    <w:rsid w:val="008702CB"/>
    <w:rsid w:val="008713C4"/>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6F99"/>
    <w:rsid w:val="008C750C"/>
    <w:rsid w:val="008D0121"/>
    <w:rsid w:val="008D0995"/>
    <w:rsid w:val="008D0A48"/>
    <w:rsid w:val="008D0BCF"/>
    <w:rsid w:val="008D0FB6"/>
    <w:rsid w:val="008D24C2"/>
    <w:rsid w:val="008D262F"/>
    <w:rsid w:val="008D294A"/>
    <w:rsid w:val="008D2B99"/>
    <w:rsid w:val="008D341B"/>
    <w:rsid w:val="008D352C"/>
    <w:rsid w:val="008D3FD5"/>
    <w:rsid w:val="008D4137"/>
    <w:rsid w:val="008D4370"/>
    <w:rsid w:val="008D493D"/>
    <w:rsid w:val="008D5016"/>
    <w:rsid w:val="008D5489"/>
    <w:rsid w:val="008D5704"/>
    <w:rsid w:val="008D5808"/>
    <w:rsid w:val="008D5BD3"/>
    <w:rsid w:val="008D67EF"/>
    <w:rsid w:val="008D68DB"/>
    <w:rsid w:val="008D6A46"/>
    <w:rsid w:val="008D77B2"/>
    <w:rsid w:val="008D7CAC"/>
    <w:rsid w:val="008D7FF8"/>
    <w:rsid w:val="008E00F2"/>
    <w:rsid w:val="008E0C98"/>
    <w:rsid w:val="008E14B6"/>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5600"/>
    <w:rsid w:val="008F695D"/>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1E0"/>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08DF"/>
    <w:rsid w:val="0095176C"/>
    <w:rsid w:val="0095199F"/>
    <w:rsid w:val="00951CE5"/>
    <w:rsid w:val="00952531"/>
    <w:rsid w:val="00953ADF"/>
    <w:rsid w:val="00953F12"/>
    <w:rsid w:val="00954425"/>
    <w:rsid w:val="009548D2"/>
    <w:rsid w:val="009549D9"/>
    <w:rsid w:val="00954C8E"/>
    <w:rsid w:val="00955135"/>
    <w:rsid w:val="009554F6"/>
    <w:rsid w:val="00955A04"/>
    <w:rsid w:val="00955A1E"/>
    <w:rsid w:val="00955E87"/>
    <w:rsid w:val="009561F1"/>
    <w:rsid w:val="00956D11"/>
    <w:rsid w:val="009574CD"/>
    <w:rsid w:val="009577E7"/>
    <w:rsid w:val="00957ABD"/>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5BF"/>
    <w:rsid w:val="009666E0"/>
    <w:rsid w:val="009673B8"/>
    <w:rsid w:val="00967680"/>
    <w:rsid w:val="00967BD5"/>
    <w:rsid w:val="00970000"/>
    <w:rsid w:val="0097080F"/>
    <w:rsid w:val="00970E1E"/>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789"/>
    <w:rsid w:val="009A0BDF"/>
    <w:rsid w:val="009A171D"/>
    <w:rsid w:val="009A172A"/>
    <w:rsid w:val="009A2838"/>
    <w:rsid w:val="009A2CF5"/>
    <w:rsid w:val="009A2FDE"/>
    <w:rsid w:val="009A3961"/>
    <w:rsid w:val="009A4351"/>
    <w:rsid w:val="009A5190"/>
    <w:rsid w:val="009A5D94"/>
    <w:rsid w:val="009A5FA2"/>
    <w:rsid w:val="009A6882"/>
    <w:rsid w:val="009A73D5"/>
    <w:rsid w:val="009A7400"/>
    <w:rsid w:val="009A796C"/>
    <w:rsid w:val="009B0273"/>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07607"/>
    <w:rsid w:val="00A104D1"/>
    <w:rsid w:val="00A10D1E"/>
    <w:rsid w:val="00A10D1F"/>
    <w:rsid w:val="00A112E2"/>
    <w:rsid w:val="00A11E49"/>
    <w:rsid w:val="00A11F49"/>
    <w:rsid w:val="00A1275F"/>
    <w:rsid w:val="00A12A5E"/>
    <w:rsid w:val="00A12C95"/>
    <w:rsid w:val="00A1306D"/>
    <w:rsid w:val="00A134CC"/>
    <w:rsid w:val="00A144DE"/>
    <w:rsid w:val="00A14672"/>
    <w:rsid w:val="00A14685"/>
    <w:rsid w:val="00A14ED9"/>
    <w:rsid w:val="00A150A9"/>
    <w:rsid w:val="00A150D1"/>
    <w:rsid w:val="00A1623D"/>
    <w:rsid w:val="00A17ABE"/>
    <w:rsid w:val="00A20240"/>
    <w:rsid w:val="00A205BF"/>
    <w:rsid w:val="00A2065C"/>
    <w:rsid w:val="00A20B69"/>
    <w:rsid w:val="00A21022"/>
    <w:rsid w:val="00A21A93"/>
    <w:rsid w:val="00A21F21"/>
    <w:rsid w:val="00A21F69"/>
    <w:rsid w:val="00A22062"/>
    <w:rsid w:val="00A222D7"/>
    <w:rsid w:val="00A22548"/>
    <w:rsid w:val="00A225D9"/>
    <w:rsid w:val="00A22EB5"/>
    <w:rsid w:val="00A23554"/>
    <w:rsid w:val="00A23E7B"/>
    <w:rsid w:val="00A240D8"/>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892"/>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32F"/>
    <w:rsid w:val="00A5482B"/>
    <w:rsid w:val="00A5512C"/>
    <w:rsid w:val="00A55E59"/>
    <w:rsid w:val="00A55FEE"/>
    <w:rsid w:val="00A56536"/>
    <w:rsid w:val="00A572D8"/>
    <w:rsid w:val="00A6067F"/>
    <w:rsid w:val="00A60911"/>
    <w:rsid w:val="00A60D0F"/>
    <w:rsid w:val="00A60D60"/>
    <w:rsid w:val="00A61746"/>
    <w:rsid w:val="00A619F2"/>
    <w:rsid w:val="00A62933"/>
    <w:rsid w:val="00A63445"/>
    <w:rsid w:val="00A63968"/>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21A9"/>
    <w:rsid w:val="00A728A9"/>
    <w:rsid w:val="00A731B5"/>
    <w:rsid w:val="00A738F6"/>
    <w:rsid w:val="00A74478"/>
    <w:rsid w:val="00A747D4"/>
    <w:rsid w:val="00A74AC9"/>
    <w:rsid w:val="00A74B2F"/>
    <w:rsid w:val="00A74D0E"/>
    <w:rsid w:val="00A75242"/>
    <w:rsid w:val="00A76200"/>
    <w:rsid w:val="00A766CB"/>
    <w:rsid w:val="00A76C15"/>
    <w:rsid w:val="00A7759A"/>
    <w:rsid w:val="00A779D8"/>
    <w:rsid w:val="00A8081F"/>
    <w:rsid w:val="00A8134C"/>
    <w:rsid w:val="00A81620"/>
    <w:rsid w:val="00A81DD5"/>
    <w:rsid w:val="00A8206A"/>
    <w:rsid w:val="00A8328A"/>
    <w:rsid w:val="00A835E3"/>
    <w:rsid w:val="00A83C2B"/>
    <w:rsid w:val="00A85AD8"/>
    <w:rsid w:val="00A86287"/>
    <w:rsid w:val="00A863CC"/>
    <w:rsid w:val="00A863E1"/>
    <w:rsid w:val="00A86F00"/>
    <w:rsid w:val="00A9038F"/>
    <w:rsid w:val="00A90E28"/>
    <w:rsid w:val="00A90FCD"/>
    <w:rsid w:val="00A91167"/>
    <w:rsid w:val="00A921FF"/>
    <w:rsid w:val="00A93710"/>
    <w:rsid w:val="00A948DF"/>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675"/>
    <w:rsid w:val="00AA1842"/>
    <w:rsid w:val="00AA1BBF"/>
    <w:rsid w:val="00AA233A"/>
    <w:rsid w:val="00AA2488"/>
    <w:rsid w:val="00AA270B"/>
    <w:rsid w:val="00AA2C2F"/>
    <w:rsid w:val="00AA3297"/>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99C"/>
    <w:rsid w:val="00AD1BFE"/>
    <w:rsid w:val="00AD1CBA"/>
    <w:rsid w:val="00AD2081"/>
    <w:rsid w:val="00AD220A"/>
    <w:rsid w:val="00AD305B"/>
    <w:rsid w:val="00AD34C9"/>
    <w:rsid w:val="00AD36CA"/>
    <w:rsid w:val="00AD3AA4"/>
    <w:rsid w:val="00AD471E"/>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3BE6"/>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1C5"/>
    <w:rsid w:val="00AF4211"/>
    <w:rsid w:val="00AF4E1A"/>
    <w:rsid w:val="00AF564E"/>
    <w:rsid w:val="00AF582B"/>
    <w:rsid w:val="00AF591C"/>
    <w:rsid w:val="00AF5B0F"/>
    <w:rsid w:val="00AF5C17"/>
    <w:rsid w:val="00AF5CA3"/>
    <w:rsid w:val="00AF5D5F"/>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13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1A4"/>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877"/>
    <w:rsid w:val="00B9796D"/>
    <w:rsid w:val="00BA1336"/>
    <w:rsid w:val="00BA17C2"/>
    <w:rsid w:val="00BA2853"/>
    <w:rsid w:val="00BA3554"/>
    <w:rsid w:val="00BA4026"/>
    <w:rsid w:val="00BA58C0"/>
    <w:rsid w:val="00BA597A"/>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4A6"/>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ED"/>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D64"/>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B4D"/>
    <w:rsid w:val="00C26CF7"/>
    <w:rsid w:val="00C2756D"/>
    <w:rsid w:val="00C27A88"/>
    <w:rsid w:val="00C27BA4"/>
    <w:rsid w:val="00C3050C"/>
    <w:rsid w:val="00C3071E"/>
    <w:rsid w:val="00C30BFB"/>
    <w:rsid w:val="00C30E3A"/>
    <w:rsid w:val="00C3130B"/>
    <w:rsid w:val="00C31373"/>
    <w:rsid w:val="00C31861"/>
    <w:rsid w:val="00C324F0"/>
    <w:rsid w:val="00C32A6D"/>
    <w:rsid w:val="00C32B5B"/>
    <w:rsid w:val="00C33115"/>
    <w:rsid w:val="00C33B05"/>
    <w:rsid w:val="00C33B35"/>
    <w:rsid w:val="00C3421C"/>
    <w:rsid w:val="00C34296"/>
    <w:rsid w:val="00C34414"/>
    <w:rsid w:val="00C3484C"/>
    <w:rsid w:val="00C34AFD"/>
    <w:rsid w:val="00C34C57"/>
    <w:rsid w:val="00C35487"/>
    <w:rsid w:val="00C358EA"/>
    <w:rsid w:val="00C364E8"/>
    <w:rsid w:val="00C366B6"/>
    <w:rsid w:val="00C37724"/>
    <w:rsid w:val="00C3797F"/>
    <w:rsid w:val="00C400BC"/>
    <w:rsid w:val="00C4095B"/>
    <w:rsid w:val="00C40C1E"/>
    <w:rsid w:val="00C410E6"/>
    <w:rsid w:val="00C42879"/>
    <w:rsid w:val="00C4306E"/>
    <w:rsid w:val="00C430F4"/>
    <w:rsid w:val="00C43213"/>
    <w:rsid w:val="00C43524"/>
    <w:rsid w:val="00C435DD"/>
    <w:rsid w:val="00C43C75"/>
    <w:rsid w:val="00C4487D"/>
    <w:rsid w:val="00C44AE7"/>
    <w:rsid w:val="00C45071"/>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9C4"/>
    <w:rsid w:val="00C53D1C"/>
    <w:rsid w:val="00C54CEE"/>
    <w:rsid w:val="00C54FF1"/>
    <w:rsid w:val="00C5588A"/>
    <w:rsid w:val="00C5590F"/>
    <w:rsid w:val="00C56BBA"/>
    <w:rsid w:val="00C57D7E"/>
    <w:rsid w:val="00C6054D"/>
    <w:rsid w:val="00C611EE"/>
    <w:rsid w:val="00C61443"/>
    <w:rsid w:val="00C61F21"/>
    <w:rsid w:val="00C624E6"/>
    <w:rsid w:val="00C62558"/>
    <w:rsid w:val="00C6256F"/>
    <w:rsid w:val="00C6329E"/>
    <w:rsid w:val="00C6467B"/>
    <w:rsid w:val="00C647D8"/>
    <w:rsid w:val="00C648B6"/>
    <w:rsid w:val="00C648DF"/>
    <w:rsid w:val="00C64BF0"/>
    <w:rsid w:val="00C64C63"/>
    <w:rsid w:val="00C65980"/>
    <w:rsid w:val="00C65A75"/>
    <w:rsid w:val="00C65CC5"/>
    <w:rsid w:val="00C65D59"/>
    <w:rsid w:val="00C66474"/>
    <w:rsid w:val="00C66A65"/>
    <w:rsid w:val="00C67B6B"/>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7671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1A1"/>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D2F"/>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0F40"/>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15E"/>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14F"/>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361"/>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5D7F"/>
    <w:rsid w:val="00D860D7"/>
    <w:rsid w:val="00D86538"/>
    <w:rsid w:val="00D8675B"/>
    <w:rsid w:val="00D867C2"/>
    <w:rsid w:val="00D867E0"/>
    <w:rsid w:val="00D86A06"/>
    <w:rsid w:val="00D871FE"/>
    <w:rsid w:val="00D873FE"/>
    <w:rsid w:val="00D875CB"/>
    <w:rsid w:val="00D877C5"/>
    <w:rsid w:val="00D90640"/>
    <w:rsid w:val="00D90CA1"/>
    <w:rsid w:val="00D91277"/>
    <w:rsid w:val="00D91C7E"/>
    <w:rsid w:val="00D927EB"/>
    <w:rsid w:val="00D95F89"/>
    <w:rsid w:val="00D96E08"/>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990"/>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43E"/>
    <w:rsid w:val="00DC30CC"/>
    <w:rsid w:val="00DC3494"/>
    <w:rsid w:val="00DC375D"/>
    <w:rsid w:val="00DC3C2E"/>
    <w:rsid w:val="00DC497F"/>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4EF5"/>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37916"/>
    <w:rsid w:val="00E40541"/>
    <w:rsid w:val="00E40A90"/>
    <w:rsid w:val="00E40DE2"/>
    <w:rsid w:val="00E41156"/>
    <w:rsid w:val="00E41620"/>
    <w:rsid w:val="00E41BA2"/>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0F77"/>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A71"/>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5D4"/>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543"/>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6CA"/>
    <w:rsid w:val="00F24A51"/>
    <w:rsid w:val="00F24C2B"/>
    <w:rsid w:val="00F24E9E"/>
    <w:rsid w:val="00F25220"/>
    <w:rsid w:val="00F25525"/>
    <w:rsid w:val="00F25B39"/>
    <w:rsid w:val="00F26162"/>
    <w:rsid w:val="00F263B3"/>
    <w:rsid w:val="00F26445"/>
    <w:rsid w:val="00F26A4C"/>
    <w:rsid w:val="00F26B08"/>
    <w:rsid w:val="00F274C5"/>
    <w:rsid w:val="00F27A50"/>
    <w:rsid w:val="00F30D3B"/>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0F1"/>
    <w:rsid w:val="00F52EDD"/>
    <w:rsid w:val="00F53D4F"/>
    <w:rsid w:val="00F53DF8"/>
    <w:rsid w:val="00F546F2"/>
    <w:rsid w:val="00F5526F"/>
    <w:rsid w:val="00F55654"/>
    <w:rsid w:val="00F556B0"/>
    <w:rsid w:val="00F55752"/>
    <w:rsid w:val="00F55DC9"/>
    <w:rsid w:val="00F55EC3"/>
    <w:rsid w:val="00F55ECA"/>
    <w:rsid w:val="00F55F17"/>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0C6A"/>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2BA1"/>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2D"/>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583"/>
    <w:rsid w:val="00FB7792"/>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044"/>
    <w:rsid w:val="00FE2AA4"/>
    <w:rsid w:val="00FE2DB6"/>
    <w:rsid w:val="00FE3285"/>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uiPriority w:val="99"/>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6C0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C0E3B"/>
    <w:rPr>
      <w:rFonts w:ascii="Courier New" w:hAnsi="Courier New" w:cs="Courier New"/>
      <w:lang w:val="en-US" w:eastAsia="en-US" w:bidi="ar-SA"/>
    </w:rPr>
  </w:style>
  <w:style w:type="character" w:customStyle="1" w:styleId="y2iqfc">
    <w:name w:val="y2iqfc"/>
    <w:basedOn w:val="DefaultParagraphFont"/>
    <w:rsid w:val="006C0E3B"/>
  </w:style>
  <w:style w:type="character" w:customStyle="1" w:styleId="ezkurwreuab5ozgtqnkl">
    <w:name w:val="ezkurwreuab5ozgtqnkl"/>
    <w:basedOn w:val="DefaultParagraphFont"/>
    <w:rsid w:val="00A13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49344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1240749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0915899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4286</TotalTime>
  <Pages>86</Pages>
  <Words>21570</Words>
  <Characters>122954</Characters>
  <Application>Microsoft Office Word</Application>
  <DocSecurity>0</DocSecurity>
  <Lines>1024</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144236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Vachagan Mejunc</cp:lastModifiedBy>
  <cp:revision>1937</cp:revision>
  <cp:lastPrinted>2018-02-16T07:12:00Z</cp:lastPrinted>
  <dcterms:created xsi:type="dcterms:W3CDTF">2019-10-28T07:04:00Z</dcterms:created>
  <dcterms:modified xsi:type="dcterms:W3CDTF">2026-02-19T12:15:00Z</dcterms:modified>
</cp:coreProperties>
</file>